
<file path=[Content_Types].xml><?xml version="1.0" encoding="utf-8"?>
<Types xmlns="http://schemas.openxmlformats.org/package/2006/content-types">
  <Override PartName="/word/footnotes.xml" ContentType="application/vnd.openxmlformats-officedocument.wordprocessingml.footnotes+xml"/>
  <Override PartName="/word/comments.xml" ContentType="application/vnd.openxmlformats-officedocument.wordprocessingml.comment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Default Extension="xlsx" ContentType="application/vnd.openxmlformats-officedocument.spreadsheetml.sheet"/>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E46D5" w:rsidRPr="000C6B05" w:rsidRDefault="00FE46D5" w:rsidP="00402F0D">
      <w:pPr>
        <w:spacing w:line="480" w:lineRule="auto"/>
        <w:rPr>
          <w:rFonts w:ascii="Calibri" w:hAnsi="Calibri"/>
          <w:sz w:val="22"/>
          <w:szCs w:val="22"/>
        </w:rPr>
      </w:pPr>
      <w:r w:rsidRPr="000C6B05">
        <w:rPr>
          <w:rFonts w:ascii="Calibri" w:hAnsi="Calibri"/>
          <w:sz w:val="22"/>
          <w:szCs w:val="22"/>
        </w:rPr>
        <w:t>Martin Roberts</w:t>
      </w:r>
    </w:p>
    <w:p w:rsidR="00FE46D5" w:rsidRPr="000C6B05" w:rsidRDefault="00FE46D5" w:rsidP="00402F0D">
      <w:pPr>
        <w:spacing w:line="480" w:lineRule="auto"/>
        <w:rPr>
          <w:rFonts w:ascii="Calibri" w:hAnsi="Calibri"/>
          <w:sz w:val="22"/>
          <w:szCs w:val="22"/>
        </w:rPr>
      </w:pPr>
      <w:r w:rsidRPr="000C6B05">
        <w:rPr>
          <w:rFonts w:ascii="Calibri" w:hAnsi="Calibri"/>
          <w:sz w:val="22"/>
          <w:szCs w:val="22"/>
        </w:rPr>
        <w:t>AP English Literature and Composition</w:t>
      </w:r>
    </w:p>
    <w:p w:rsidR="00FE46D5" w:rsidRPr="000C6B05" w:rsidRDefault="00FE46D5" w:rsidP="00402F0D">
      <w:pPr>
        <w:spacing w:line="480" w:lineRule="auto"/>
        <w:rPr>
          <w:rFonts w:ascii="Calibri" w:hAnsi="Calibri"/>
          <w:sz w:val="22"/>
          <w:szCs w:val="22"/>
        </w:rPr>
      </w:pPr>
      <w:r w:rsidRPr="000C6B05">
        <w:rPr>
          <w:rFonts w:ascii="Calibri" w:hAnsi="Calibri"/>
          <w:sz w:val="22"/>
          <w:szCs w:val="22"/>
        </w:rPr>
        <w:t>May 10, 2009</w:t>
      </w:r>
    </w:p>
    <w:p w:rsidR="00402F0D" w:rsidRDefault="00FE46D5" w:rsidP="00402F0D">
      <w:pPr>
        <w:spacing w:line="480" w:lineRule="auto"/>
        <w:jc w:val="center"/>
        <w:rPr>
          <w:rFonts w:ascii="Calibri" w:hAnsi="Calibri"/>
          <w:sz w:val="22"/>
          <w:szCs w:val="22"/>
        </w:rPr>
      </w:pPr>
      <w:r w:rsidRPr="000C6B05">
        <w:rPr>
          <w:rFonts w:ascii="Calibri" w:hAnsi="Calibri"/>
          <w:sz w:val="22"/>
          <w:szCs w:val="22"/>
        </w:rPr>
        <w:t>The Good Life</w:t>
      </w:r>
    </w:p>
    <w:p w:rsidR="00FE46D5" w:rsidRPr="00402F0D" w:rsidRDefault="00E161FE" w:rsidP="00402F0D">
      <w:pPr>
        <w:spacing w:line="480" w:lineRule="auto"/>
        <w:rPr>
          <w:rFonts w:ascii="Calibri" w:hAnsi="Calibri"/>
          <w:b/>
          <w:sz w:val="22"/>
          <w:szCs w:val="22"/>
          <w:u w:val="single"/>
        </w:rPr>
      </w:pPr>
      <w:r>
        <w:rPr>
          <w:rFonts w:ascii="Calibri" w:hAnsi="Calibri"/>
          <w:b/>
          <w:sz w:val="22"/>
          <w:szCs w:val="22"/>
          <w:u w:val="single"/>
        </w:rPr>
        <w:t>Introduction</w:t>
      </w:r>
    </w:p>
    <w:p w:rsidR="00100823" w:rsidRPr="000C6B05" w:rsidRDefault="00100823" w:rsidP="00402F0D">
      <w:pPr>
        <w:spacing w:line="480" w:lineRule="auto"/>
        <w:rPr>
          <w:rFonts w:ascii="Calibri" w:hAnsi="Calibri"/>
          <w:sz w:val="22"/>
          <w:szCs w:val="22"/>
        </w:rPr>
      </w:pPr>
      <w:r>
        <w:rPr>
          <w:rFonts w:ascii="Calibri" w:hAnsi="Calibri"/>
          <w:sz w:val="22"/>
          <w:szCs w:val="22"/>
        </w:rPr>
        <w:tab/>
        <w:t>An average day for me consists of waking up to the early sound of my screaming alarm at around six-fifteen every</w:t>
      </w:r>
      <w:ins w:id="0" w:author=" " w:date="2009-05-21T19:30:00Z">
        <w:r w:rsidR="00916184">
          <w:rPr>
            <w:rFonts w:ascii="Calibri" w:hAnsi="Calibri"/>
            <w:sz w:val="22"/>
            <w:szCs w:val="22"/>
          </w:rPr>
          <w:t xml:space="preserve"> </w:t>
        </w:r>
      </w:ins>
      <w:r>
        <w:rPr>
          <w:rFonts w:ascii="Calibri" w:hAnsi="Calibri"/>
          <w:sz w:val="22"/>
          <w:szCs w:val="22"/>
        </w:rPr>
        <w:t xml:space="preserve">day for school.  After a hard day’s work at school, I eat, lift, and then spend the rest of my night doing homework.  I do this Monday through Friday, and I get a little break over the weekend.  My family’s income status would be somewhere in the </w:t>
      </w:r>
      <w:commentRangeStart w:id="1"/>
      <w:r>
        <w:rPr>
          <w:rFonts w:ascii="Calibri" w:hAnsi="Calibri"/>
          <w:sz w:val="22"/>
          <w:szCs w:val="22"/>
        </w:rPr>
        <w:t xml:space="preserve">middle class </w:t>
      </w:r>
      <w:commentRangeEnd w:id="1"/>
      <w:r w:rsidR="00916184">
        <w:rPr>
          <w:rStyle w:val="CommentReference"/>
        </w:rPr>
        <w:commentReference w:id="1"/>
      </w:r>
      <w:r>
        <w:rPr>
          <w:rFonts w:ascii="Calibri" w:hAnsi="Calibri"/>
          <w:sz w:val="22"/>
          <w:szCs w:val="22"/>
        </w:rPr>
        <w:t xml:space="preserve">range, which would not be considered considerably wealthy.  I will be the first person to admit that I love my life, and I would not change it for the world; I would most definitely not change anything for money.  </w:t>
      </w:r>
      <w:r w:rsidR="002241BD">
        <w:rPr>
          <w:rFonts w:ascii="Calibri" w:hAnsi="Calibri"/>
          <w:sz w:val="22"/>
          <w:szCs w:val="22"/>
        </w:rPr>
        <w:t xml:space="preserve">I am </w:t>
      </w:r>
      <w:r w:rsidR="00545670">
        <w:rPr>
          <w:rFonts w:ascii="Calibri" w:hAnsi="Calibri"/>
          <w:sz w:val="22"/>
          <w:szCs w:val="22"/>
        </w:rPr>
        <w:t>comfortable and content with my life</w:t>
      </w:r>
      <w:r w:rsidR="002241BD">
        <w:rPr>
          <w:rFonts w:ascii="Calibri" w:hAnsi="Calibri"/>
          <w:sz w:val="22"/>
          <w:szCs w:val="22"/>
        </w:rPr>
        <w:t>.</w:t>
      </w:r>
    </w:p>
    <w:p w:rsidR="0015613C" w:rsidRDefault="00FE46D5" w:rsidP="00402F0D">
      <w:pPr>
        <w:spacing w:line="480" w:lineRule="auto"/>
        <w:rPr>
          <w:rFonts w:ascii="Calibri" w:hAnsi="Calibri"/>
          <w:sz w:val="22"/>
          <w:szCs w:val="22"/>
        </w:rPr>
      </w:pPr>
      <w:r w:rsidRPr="000C6B05">
        <w:rPr>
          <w:rFonts w:ascii="Calibri" w:hAnsi="Calibri"/>
          <w:sz w:val="22"/>
          <w:szCs w:val="22"/>
        </w:rPr>
        <w:tab/>
        <w:t>What defines a successful and happy lifestyle?  Successful business</w:t>
      </w:r>
      <w:r>
        <w:rPr>
          <w:rFonts w:ascii="Calibri" w:hAnsi="Calibri"/>
          <w:sz w:val="22"/>
          <w:szCs w:val="22"/>
        </w:rPr>
        <w:t>es</w:t>
      </w:r>
      <w:r w:rsidRPr="000C6B05">
        <w:rPr>
          <w:rFonts w:ascii="Calibri" w:hAnsi="Calibri"/>
          <w:sz w:val="22"/>
          <w:szCs w:val="22"/>
        </w:rPr>
        <w:t>, top executive positions, six-figure salaries, multi-million dolla</w:t>
      </w:r>
      <w:r>
        <w:rPr>
          <w:rFonts w:ascii="Calibri" w:hAnsi="Calibri"/>
          <w:sz w:val="22"/>
          <w:szCs w:val="22"/>
        </w:rPr>
        <w:t xml:space="preserve">r homes, and enormous families appear to characterize the ideal lifestyle of </w:t>
      </w:r>
      <w:r w:rsidR="007C7F6A">
        <w:rPr>
          <w:rFonts w:ascii="Calibri" w:hAnsi="Calibri"/>
          <w:sz w:val="22"/>
          <w:szCs w:val="22"/>
        </w:rPr>
        <w:t>self-gratitude</w:t>
      </w:r>
      <w:r w:rsidR="00FD1976">
        <w:rPr>
          <w:rFonts w:ascii="Calibri" w:hAnsi="Calibri"/>
          <w:sz w:val="22"/>
          <w:szCs w:val="22"/>
        </w:rPr>
        <w:t xml:space="preserve"> and grand achievements.</w:t>
      </w:r>
      <w:r w:rsidR="0015613C">
        <w:rPr>
          <w:rFonts w:ascii="Calibri" w:hAnsi="Calibri"/>
          <w:sz w:val="22"/>
          <w:szCs w:val="22"/>
        </w:rPr>
        <w:t xml:space="preserve">  According to Merriam-Webster’s online dictionary, happiness is a state of well being and contentment; a pleasurable or satisfying experience.  Working ten to twelve hours a day through some of the most stressful jobs in the world while trying to raise a family by being a good husband and father sounds typical</w:t>
      </w:r>
      <w:r w:rsidR="00545670">
        <w:rPr>
          <w:rFonts w:ascii="Calibri" w:hAnsi="Calibri"/>
          <w:sz w:val="22"/>
          <w:szCs w:val="22"/>
        </w:rPr>
        <w:t xml:space="preserve"> for an American</w:t>
      </w:r>
      <w:r w:rsidR="0015613C">
        <w:rPr>
          <w:rFonts w:ascii="Calibri" w:hAnsi="Calibri"/>
          <w:sz w:val="22"/>
          <w:szCs w:val="22"/>
        </w:rPr>
        <w:t>.  When business and money become life, a person misses the opportunity to live</w:t>
      </w:r>
      <w:commentRangeStart w:id="2"/>
      <w:r w:rsidR="0015613C">
        <w:rPr>
          <w:rFonts w:ascii="Calibri" w:hAnsi="Calibri"/>
          <w:sz w:val="22"/>
          <w:szCs w:val="22"/>
        </w:rPr>
        <w:t xml:space="preserve">: Being a husband and father develops into a horrible habit of absence.  </w:t>
      </w:r>
      <w:commentRangeEnd w:id="2"/>
      <w:r w:rsidR="00916184">
        <w:rPr>
          <w:rStyle w:val="CommentReference"/>
        </w:rPr>
        <w:commentReference w:id="2"/>
      </w:r>
      <w:r w:rsidR="0015613C">
        <w:rPr>
          <w:rFonts w:ascii="Calibri" w:hAnsi="Calibri"/>
          <w:sz w:val="22"/>
          <w:szCs w:val="22"/>
        </w:rPr>
        <w:t>Can money buy hap</w:t>
      </w:r>
      <w:r w:rsidR="002241BD">
        <w:rPr>
          <w:rFonts w:ascii="Calibri" w:hAnsi="Calibri"/>
          <w:sz w:val="22"/>
          <w:szCs w:val="22"/>
        </w:rPr>
        <w:t>piness?</w:t>
      </w:r>
    </w:p>
    <w:p w:rsidR="00545670" w:rsidRDefault="002241BD" w:rsidP="00402F0D">
      <w:pPr>
        <w:spacing w:line="480" w:lineRule="auto"/>
        <w:rPr>
          <w:rFonts w:ascii="Calibri" w:hAnsi="Calibri"/>
          <w:sz w:val="22"/>
          <w:szCs w:val="22"/>
        </w:rPr>
      </w:pPr>
      <w:r>
        <w:rPr>
          <w:rFonts w:ascii="Calibri" w:hAnsi="Calibri"/>
          <w:sz w:val="22"/>
          <w:szCs w:val="22"/>
        </w:rPr>
        <w:tab/>
      </w:r>
      <w:r w:rsidR="00BD0F3B">
        <w:rPr>
          <w:rFonts w:ascii="Calibri" w:hAnsi="Calibri"/>
          <w:sz w:val="22"/>
          <w:szCs w:val="22"/>
        </w:rPr>
        <w:t xml:space="preserve">Michael Gates Gill wrote </w:t>
      </w:r>
      <w:r w:rsidR="00545670">
        <w:rPr>
          <w:rFonts w:ascii="Calibri" w:hAnsi="Calibri"/>
          <w:sz w:val="22"/>
          <w:szCs w:val="22"/>
        </w:rPr>
        <w:t xml:space="preserve">the book entitled, </w:t>
      </w:r>
      <w:r w:rsidR="00427B92">
        <w:rPr>
          <w:rFonts w:ascii="Calibri" w:hAnsi="Calibri"/>
          <w:i/>
          <w:sz w:val="22"/>
          <w:szCs w:val="22"/>
        </w:rPr>
        <w:t>How Starbucks Saved My Life: A Son of Privilege Learns to Live Like Everyone Else</w:t>
      </w:r>
      <w:r w:rsidR="00545670">
        <w:rPr>
          <w:rFonts w:ascii="Calibri" w:hAnsi="Calibri"/>
          <w:sz w:val="22"/>
          <w:szCs w:val="22"/>
        </w:rPr>
        <w:t>.  This book is</w:t>
      </w:r>
      <w:r w:rsidR="00BD0F3B">
        <w:rPr>
          <w:rFonts w:ascii="Calibri" w:hAnsi="Calibri"/>
          <w:sz w:val="22"/>
          <w:szCs w:val="22"/>
        </w:rPr>
        <w:t xml:space="preserve"> a </w:t>
      </w:r>
      <w:r w:rsidR="00975918">
        <w:rPr>
          <w:rFonts w:ascii="Calibri" w:hAnsi="Calibri"/>
          <w:sz w:val="22"/>
          <w:szCs w:val="22"/>
        </w:rPr>
        <w:t xml:space="preserve">self-narrated synopsis of the struggles and hardships he faced along with his accomplishments and achievements.  </w:t>
      </w:r>
      <w:r w:rsidR="00E161FE">
        <w:rPr>
          <w:rFonts w:ascii="Calibri" w:hAnsi="Calibri"/>
          <w:sz w:val="22"/>
          <w:szCs w:val="22"/>
        </w:rPr>
        <w:t xml:space="preserve">Throughout Gill’s </w:t>
      </w:r>
      <w:r w:rsidR="00E161FE">
        <w:rPr>
          <w:rFonts w:ascii="Calibri" w:hAnsi="Calibri"/>
          <w:sz w:val="22"/>
          <w:szCs w:val="22"/>
        </w:rPr>
        <w:lastRenderedPageBreak/>
        <w:t xml:space="preserve">book, he illustrates many real life situations in which depression and gloominess early in life transforms into cheerfulness and optimism later in life.  </w:t>
      </w:r>
      <w:r w:rsidR="00545670">
        <w:rPr>
          <w:rFonts w:ascii="Calibri" w:hAnsi="Calibri"/>
          <w:sz w:val="22"/>
          <w:szCs w:val="22"/>
        </w:rPr>
        <w:t xml:space="preserve">In a brief interview, Gill </w:t>
      </w:r>
      <w:r w:rsidR="00A53368">
        <w:rPr>
          <w:rFonts w:ascii="Calibri" w:hAnsi="Calibri"/>
          <w:sz w:val="22"/>
          <w:szCs w:val="22"/>
        </w:rPr>
        <w:t xml:space="preserve">discusses his previous life and expresses how the change has had a major impact on his life (Interview).  </w:t>
      </w:r>
      <w:commentRangeStart w:id="3"/>
      <w:r w:rsidR="00E161FE">
        <w:rPr>
          <w:rFonts w:ascii="Calibri" w:hAnsi="Calibri"/>
          <w:sz w:val="22"/>
          <w:szCs w:val="22"/>
        </w:rPr>
        <w:t>The story of his life is successful in constructing an argument because there is no better truth than living the truth.</w:t>
      </w:r>
      <w:r w:rsidR="002F6F2C">
        <w:rPr>
          <w:rFonts w:ascii="Calibri" w:hAnsi="Calibri"/>
          <w:sz w:val="22"/>
          <w:szCs w:val="22"/>
        </w:rPr>
        <w:t xml:space="preserve">  Money cannot buy happiness, and material possessions and expensive accesso</w:t>
      </w:r>
      <w:r w:rsidR="00545670">
        <w:rPr>
          <w:rFonts w:ascii="Calibri" w:hAnsi="Calibri"/>
          <w:sz w:val="22"/>
          <w:szCs w:val="22"/>
        </w:rPr>
        <w:t>ries do not define true success.</w:t>
      </w:r>
      <w:commentRangeEnd w:id="3"/>
      <w:r w:rsidR="00916184">
        <w:rPr>
          <w:rStyle w:val="CommentReference"/>
        </w:rPr>
        <w:commentReference w:id="3"/>
      </w:r>
    </w:p>
    <w:p w:rsidR="006141A4" w:rsidRDefault="00E161FE" w:rsidP="00402F0D">
      <w:pPr>
        <w:spacing w:line="480" w:lineRule="auto"/>
        <w:rPr>
          <w:rFonts w:ascii="Calibri" w:hAnsi="Calibri"/>
          <w:sz w:val="22"/>
          <w:szCs w:val="22"/>
        </w:rPr>
      </w:pPr>
      <w:r>
        <w:rPr>
          <w:rFonts w:ascii="Calibri" w:hAnsi="Calibri"/>
          <w:b/>
          <w:sz w:val="22"/>
          <w:szCs w:val="22"/>
          <w:u w:val="single"/>
        </w:rPr>
        <w:t>Gill’s</w:t>
      </w:r>
      <w:r w:rsidR="006141A4">
        <w:rPr>
          <w:rFonts w:ascii="Calibri" w:hAnsi="Calibri"/>
          <w:b/>
          <w:sz w:val="22"/>
          <w:szCs w:val="22"/>
          <w:u w:val="single"/>
        </w:rPr>
        <w:t xml:space="preserve"> Background</w:t>
      </w:r>
    </w:p>
    <w:p w:rsidR="00C6202B" w:rsidRDefault="006141A4" w:rsidP="00402F0D">
      <w:pPr>
        <w:spacing w:line="480" w:lineRule="auto"/>
        <w:rPr>
          <w:rFonts w:ascii="Calibri" w:hAnsi="Calibri"/>
          <w:sz w:val="22"/>
          <w:szCs w:val="22"/>
        </w:rPr>
      </w:pPr>
      <w:r>
        <w:rPr>
          <w:rFonts w:ascii="Calibri" w:hAnsi="Calibri"/>
          <w:sz w:val="22"/>
          <w:szCs w:val="22"/>
        </w:rPr>
        <w:tab/>
        <w:t>Michael Gates Gill was a successful man in the business world, but</w:t>
      </w:r>
      <w:ins w:id="4" w:author="Martin Roberts" w:date="2009-05-26T21:13:00Z">
        <w:r w:rsidR="003577BD">
          <w:rPr>
            <w:rFonts w:ascii="Calibri" w:hAnsi="Calibri"/>
            <w:sz w:val="22"/>
            <w:szCs w:val="22"/>
          </w:rPr>
          <w:t xml:space="preserve"> he was a failure</w:t>
        </w:r>
      </w:ins>
      <w:del w:id="5" w:author="Martin Roberts" w:date="2009-05-26T21:13:00Z">
        <w:r w:rsidDel="003577BD">
          <w:rPr>
            <w:rFonts w:ascii="Calibri" w:hAnsi="Calibri"/>
            <w:sz w:val="22"/>
            <w:szCs w:val="22"/>
          </w:rPr>
          <w:delText xml:space="preserve"> </w:delText>
        </w:r>
        <w:commentRangeStart w:id="6"/>
        <w:r w:rsidDel="003577BD">
          <w:rPr>
            <w:rFonts w:ascii="Calibri" w:hAnsi="Calibri"/>
            <w:sz w:val="22"/>
            <w:szCs w:val="22"/>
          </w:rPr>
          <w:delText xml:space="preserve">not so much </w:delText>
        </w:r>
      </w:del>
      <w:commentRangeEnd w:id="6"/>
      <w:r w:rsidR="00772F39">
        <w:rPr>
          <w:rStyle w:val="CommentReference"/>
        </w:rPr>
        <w:commentReference w:id="6"/>
      </w:r>
      <w:ins w:id="7" w:author="Martin Roberts" w:date="2009-05-26T21:13:00Z">
        <w:r w:rsidR="003577BD">
          <w:rPr>
            <w:rFonts w:ascii="Calibri" w:hAnsi="Calibri"/>
            <w:sz w:val="22"/>
            <w:szCs w:val="22"/>
          </w:rPr>
          <w:t xml:space="preserve"> </w:t>
        </w:r>
      </w:ins>
      <w:r>
        <w:rPr>
          <w:rFonts w:ascii="Calibri" w:hAnsi="Calibri"/>
          <w:sz w:val="22"/>
          <w:szCs w:val="22"/>
        </w:rPr>
        <w:t xml:space="preserve">throughout the majority of his life.  He grew up into a wealthy family, and he had great opportunity for success.  </w:t>
      </w:r>
      <w:commentRangeStart w:id="8"/>
      <w:commentRangeStart w:id="9"/>
      <w:r>
        <w:rPr>
          <w:rFonts w:ascii="Calibri" w:hAnsi="Calibri"/>
          <w:sz w:val="22"/>
          <w:szCs w:val="22"/>
        </w:rPr>
        <w:t xml:space="preserve">Gill is a well-educated man, for he </w:t>
      </w:r>
      <w:ins w:id="10" w:author="Martin Roberts" w:date="2009-05-26T21:30:00Z">
        <w:r w:rsidR="00CF23EA">
          <w:rPr>
            <w:rFonts w:ascii="Calibri" w:hAnsi="Calibri"/>
            <w:sz w:val="22"/>
            <w:szCs w:val="22"/>
          </w:rPr>
          <w:t xml:space="preserve">received an education </w:t>
        </w:r>
      </w:ins>
      <w:del w:id="11" w:author="Martin Roberts" w:date="2009-05-26T21:30:00Z">
        <w:r w:rsidDel="00CF23EA">
          <w:rPr>
            <w:rFonts w:ascii="Calibri" w:hAnsi="Calibri"/>
            <w:sz w:val="22"/>
            <w:szCs w:val="22"/>
          </w:rPr>
          <w:delText>graduated</w:delText>
        </w:r>
      </w:del>
      <w:r>
        <w:rPr>
          <w:rFonts w:ascii="Calibri" w:hAnsi="Calibri"/>
          <w:sz w:val="22"/>
          <w:szCs w:val="22"/>
        </w:rPr>
        <w:t xml:space="preserve"> from Yale, which is an Ivy League College</w:t>
      </w:r>
      <w:commentRangeEnd w:id="8"/>
      <w:r w:rsidR="00772F39">
        <w:rPr>
          <w:rStyle w:val="CommentReference"/>
        </w:rPr>
        <w:commentReference w:id="8"/>
      </w:r>
      <w:r>
        <w:rPr>
          <w:rFonts w:ascii="Calibri" w:hAnsi="Calibri"/>
          <w:sz w:val="22"/>
          <w:szCs w:val="22"/>
        </w:rPr>
        <w:t>.</w:t>
      </w:r>
      <w:commentRangeEnd w:id="9"/>
      <w:r w:rsidR="00CF23EA">
        <w:rPr>
          <w:rStyle w:val="CommentReference"/>
        </w:rPr>
        <w:commentReference w:id="9"/>
      </w:r>
      <w:r>
        <w:rPr>
          <w:rFonts w:ascii="Calibri" w:hAnsi="Calibri"/>
          <w:sz w:val="22"/>
          <w:szCs w:val="22"/>
        </w:rPr>
        <w:t xml:space="preserve">  Just out of school, he was offered a job as creative director at a major advertising company known as J. Walter Thompson Adverting, JWT for abbreviation.  He worked at this business fo</w:t>
      </w:r>
      <w:r w:rsidR="00C6202B">
        <w:rPr>
          <w:rFonts w:ascii="Calibri" w:hAnsi="Calibri"/>
          <w:sz w:val="22"/>
          <w:szCs w:val="22"/>
        </w:rPr>
        <w:t>r more than twenty-five years.  Michael Gates Gill was a business</w:t>
      </w:r>
      <w:del w:id="12" w:author=" " w:date="2009-05-21T19:49:00Z">
        <w:r w:rsidR="00C6202B" w:rsidDel="00772F39">
          <w:rPr>
            <w:rFonts w:ascii="Calibri" w:hAnsi="Calibri"/>
            <w:sz w:val="22"/>
            <w:szCs w:val="22"/>
          </w:rPr>
          <w:delText xml:space="preserve"> </w:delText>
        </w:r>
      </w:del>
      <w:r w:rsidR="00C6202B">
        <w:rPr>
          <w:rFonts w:ascii="Calibri" w:hAnsi="Calibri"/>
          <w:sz w:val="22"/>
          <w:szCs w:val="22"/>
        </w:rPr>
        <w:t xml:space="preserve">man who “received promotions early and often, moving from copywriter to creative director and executive vice president on a host of major accounts, including Ford, Burger King, Christian Dior, the United States Marine Corps, and IBM” (Gill 6).  With Gill’s extensive knowledge and work experience, Gill certainly posses the qualifications </w:t>
      </w:r>
      <w:r w:rsidR="00600573">
        <w:rPr>
          <w:rFonts w:ascii="Calibri" w:hAnsi="Calibri"/>
          <w:sz w:val="22"/>
          <w:szCs w:val="22"/>
        </w:rPr>
        <w:t>to compose a story based on his life.</w:t>
      </w:r>
    </w:p>
    <w:p w:rsidR="00B54B83" w:rsidRDefault="00544A8E" w:rsidP="00402F0D">
      <w:pPr>
        <w:spacing w:line="480" w:lineRule="auto"/>
        <w:rPr>
          <w:rFonts w:ascii="Calibri" w:hAnsi="Calibri"/>
          <w:sz w:val="22"/>
          <w:szCs w:val="22"/>
        </w:rPr>
      </w:pPr>
      <w:r>
        <w:rPr>
          <w:rFonts w:ascii="Calibri" w:hAnsi="Calibri"/>
          <w:sz w:val="22"/>
          <w:szCs w:val="22"/>
        </w:rPr>
        <w:tab/>
        <w:t xml:space="preserve">Dealing with the writing portion of Gill’s life, experience </w:t>
      </w:r>
      <w:commentRangeStart w:id="13"/>
      <w:r>
        <w:rPr>
          <w:rFonts w:ascii="Calibri" w:hAnsi="Calibri"/>
          <w:sz w:val="22"/>
          <w:szCs w:val="22"/>
        </w:rPr>
        <w:t xml:space="preserve">becomes an important factor that </w:t>
      </w:r>
      <w:del w:id="14" w:author="Martin Roberts" w:date="2009-05-26T21:39:00Z">
        <w:r w:rsidDel="00CF23EA">
          <w:rPr>
            <w:rFonts w:ascii="Calibri" w:hAnsi="Calibri"/>
            <w:sz w:val="22"/>
            <w:szCs w:val="22"/>
          </w:rPr>
          <w:delText>enables</w:delText>
        </w:r>
      </w:del>
      <w:r>
        <w:rPr>
          <w:rFonts w:ascii="Calibri" w:hAnsi="Calibri"/>
          <w:sz w:val="22"/>
          <w:szCs w:val="22"/>
        </w:rPr>
        <w:t xml:space="preserve"> </w:t>
      </w:r>
      <w:ins w:id="15" w:author="Martin Roberts" w:date="2009-05-26T21:39:00Z">
        <w:r w:rsidR="00CF23EA">
          <w:rPr>
            <w:rFonts w:ascii="Calibri" w:hAnsi="Calibri"/>
            <w:sz w:val="22"/>
            <w:szCs w:val="22"/>
          </w:rPr>
          <w:t xml:space="preserve">establishes </w:t>
        </w:r>
      </w:ins>
      <w:r>
        <w:rPr>
          <w:rFonts w:ascii="Calibri" w:hAnsi="Calibri"/>
          <w:sz w:val="22"/>
          <w:szCs w:val="22"/>
        </w:rPr>
        <w:t xml:space="preserve">him </w:t>
      </w:r>
      <w:del w:id="16" w:author="Martin Roberts" w:date="2009-05-26T21:39:00Z">
        <w:r w:rsidDel="00CF23EA">
          <w:rPr>
            <w:rFonts w:ascii="Calibri" w:hAnsi="Calibri"/>
            <w:sz w:val="22"/>
            <w:szCs w:val="22"/>
          </w:rPr>
          <w:delText xml:space="preserve">to be established </w:delText>
        </w:r>
      </w:del>
      <w:ins w:id="17" w:author="Martin Roberts" w:date="2009-05-26T21:39:00Z">
        <w:r w:rsidR="00CF23EA">
          <w:rPr>
            <w:rFonts w:ascii="Calibri" w:hAnsi="Calibri"/>
            <w:sz w:val="22"/>
            <w:szCs w:val="22"/>
          </w:rPr>
          <w:t xml:space="preserve"> </w:t>
        </w:r>
      </w:ins>
      <w:r>
        <w:rPr>
          <w:rFonts w:ascii="Calibri" w:hAnsi="Calibri"/>
          <w:sz w:val="22"/>
          <w:szCs w:val="22"/>
        </w:rPr>
        <w:t xml:space="preserve">as a “creditable” author.  </w:t>
      </w:r>
      <w:commentRangeEnd w:id="13"/>
      <w:r w:rsidR="00DD1297">
        <w:rPr>
          <w:rStyle w:val="CommentReference"/>
        </w:rPr>
        <w:commentReference w:id="13"/>
      </w:r>
      <w:r>
        <w:rPr>
          <w:rFonts w:ascii="Calibri" w:hAnsi="Calibri"/>
          <w:sz w:val="22"/>
          <w:szCs w:val="22"/>
        </w:rPr>
        <w:t xml:space="preserve">He has written other books, including </w:t>
      </w:r>
      <w:r>
        <w:rPr>
          <w:rFonts w:ascii="Calibri" w:hAnsi="Calibri"/>
          <w:i/>
          <w:sz w:val="22"/>
          <w:szCs w:val="22"/>
        </w:rPr>
        <w:t>Fire Up! : From Corporate Kiss-off to Entrepreneurial Kick-off: Take Charge of Your Destiny in Downsizing the World</w:t>
      </w:r>
      <w:r>
        <w:rPr>
          <w:rFonts w:ascii="Calibri" w:hAnsi="Calibri"/>
          <w:sz w:val="22"/>
          <w:szCs w:val="22"/>
        </w:rPr>
        <w:t xml:space="preserve"> and </w:t>
      </w:r>
      <w:r>
        <w:rPr>
          <w:rFonts w:ascii="Calibri" w:hAnsi="Calibri"/>
          <w:i/>
          <w:sz w:val="22"/>
          <w:szCs w:val="22"/>
        </w:rPr>
        <w:t>Fired Up! : The Proven Principles of Successful Entrepreneurs</w:t>
      </w:r>
      <w:r w:rsidR="008D6F55">
        <w:rPr>
          <w:rFonts w:ascii="Calibri" w:hAnsi="Calibri"/>
          <w:sz w:val="22"/>
          <w:szCs w:val="22"/>
        </w:rPr>
        <w:t xml:space="preserve">.  </w:t>
      </w:r>
      <w:r w:rsidR="00A53368">
        <w:rPr>
          <w:rFonts w:ascii="Calibri" w:hAnsi="Calibri"/>
          <w:sz w:val="22"/>
          <w:szCs w:val="22"/>
        </w:rPr>
        <w:t xml:space="preserve">Even though </w:t>
      </w:r>
      <w:r w:rsidR="008D6F55">
        <w:rPr>
          <w:rFonts w:ascii="Calibri" w:hAnsi="Calibri"/>
          <w:sz w:val="22"/>
          <w:szCs w:val="22"/>
        </w:rPr>
        <w:t>Michael Gates Gill is not a</w:t>
      </w:r>
      <w:r>
        <w:rPr>
          <w:rFonts w:ascii="Calibri" w:hAnsi="Calibri"/>
          <w:sz w:val="22"/>
          <w:szCs w:val="22"/>
        </w:rPr>
        <w:t xml:space="preserve"> writ</w:t>
      </w:r>
      <w:r w:rsidR="008D6F55">
        <w:rPr>
          <w:rFonts w:ascii="Calibri" w:hAnsi="Calibri"/>
          <w:sz w:val="22"/>
          <w:szCs w:val="22"/>
        </w:rPr>
        <w:t>er</w:t>
      </w:r>
      <w:r w:rsidR="00A53368">
        <w:rPr>
          <w:rFonts w:ascii="Calibri" w:hAnsi="Calibri"/>
          <w:sz w:val="22"/>
          <w:szCs w:val="22"/>
        </w:rPr>
        <w:t xml:space="preserve"> by trade like his father, Brendan Gill of the New Yorker, </w:t>
      </w:r>
      <w:r>
        <w:rPr>
          <w:rFonts w:ascii="Calibri" w:hAnsi="Calibri"/>
          <w:sz w:val="22"/>
          <w:szCs w:val="22"/>
        </w:rPr>
        <w:t>he does have some writing experience</w:t>
      </w:r>
      <w:r w:rsidR="008D6F55">
        <w:rPr>
          <w:rFonts w:ascii="Calibri" w:hAnsi="Calibri"/>
          <w:sz w:val="22"/>
          <w:szCs w:val="22"/>
        </w:rPr>
        <w:t xml:space="preserve">.  Brendan Gill, who was a </w:t>
      </w:r>
      <w:r w:rsidR="008D6F55">
        <w:rPr>
          <w:rFonts w:ascii="Calibri" w:hAnsi="Calibri"/>
          <w:i/>
          <w:sz w:val="22"/>
          <w:szCs w:val="22"/>
        </w:rPr>
        <w:t xml:space="preserve">New </w:t>
      </w:r>
      <w:r w:rsidR="008D6F55">
        <w:rPr>
          <w:rFonts w:ascii="Calibri" w:hAnsi="Calibri"/>
          <w:i/>
          <w:sz w:val="22"/>
          <w:szCs w:val="22"/>
        </w:rPr>
        <w:lastRenderedPageBreak/>
        <w:t>Yorker</w:t>
      </w:r>
      <w:r w:rsidR="008D6F55">
        <w:rPr>
          <w:rFonts w:ascii="Calibri" w:hAnsi="Calibri"/>
          <w:sz w:val="22"/>
          <w:szCs w:val="22"/>
        </w:rPr>
        <w:t xml:space="preserve"> writer, is Michael Gill’s father.  As Gill grew up, his father was “the big man in town.”  As a young man, Michael Gates Gill met and spent time with a </w:t>
      </w:r>
      <w:r w:rsidR="00BB3DDC">
        <w:rPr>
          <w:rFonts w:ascii="Calibri" w:hAnsi="Calibri"/>
          <w:sz w:val="22"/>
          <w:szCs w:val="22"/>
        </w:rPr>
        <w:t xml:space="preserve">few </w:t>
      </w:r>
      <w:r w:rsidR="008D6F55">
        <w:rPr>
          <w:rFonts w:ascii="Calibri" w:hAnsi="Calibri"/>
          <w:sz w:val="22"/>
          <w:szCs w:val="22"/>
        </w:rPr>
        <w:t>famous authors such as Ernest Hemmingway</w:t>
      </w:r>
      <w:r w:rsidR="00BB3DDC">
        <w:rPr>
          <w:rFonts w:ascii="Calibri" w:hAnsi="Calibri"/>
          <w:sz w:val="22"/>
          <w:szCs w:val="22"/>
        </w:rPr>
        <w:t xml:space="preserve"> and</w:t>
      </w:r>
      <w:r w:rsidR="008D6F55">
        <w:rPr>
          <w:rFonts w:ascii="Calibri" w:hAnsi="Calibri"/>
          <w:sz w:val="22"/>
          <w:szCs w:val="22"/>
        </w:rPr>
        <w:t xml:space="preserve"> </w:t>
      </w:r>
      <w:r w:rsidR="00003035">
        <w:rPr>
          <w:rFonts w:ascii="Calibri" w:hAnsi="Calibri"/>
          <w:sz w:val="22"/>
          <w:szCs w:val="22"/>
        </w:rPr>
        <w:t>Ezra Pound.</w:t>
      </w:r>
      <w:r w:rsidR="00B54B83">
        <w:rPr>
          <w:rFonts w:ascii="Calibri" w:hAnsi="Calibri"/>
          <w:sz w:val="22"/>
          <w:szCs w:val="22"/>
        </w:rPr>
        <w:t xml:space="preserve">  Gill’s father and these people gave him knowledge and skill in writing.</w:t>
      </w:r>
    </w:p>
    <w:p w:rsidR="00E161FE" w:rsidRDefault="00E161FE" w:rsidP="00402F0D">
      <w:pPr>
        <w:spacing w:line="480" w:lineRule="auto"/>
        <w:rPr>
          <w:rFonts w:ascii="Calibri" w:hAnsi="Calibri"/>
          <w:b/>
          <w:sz w:val="22"/>
          <w:szCs w:val="22"/>
          <w:u w:val="single"/>
        </w:rPr>
      </w:pPr>
      <w:r>
        <w:rPr>
          <w:rFonts w:ascii="Calibri" w:hAnsi="Calibri"/>
          <w:b/>
          <w:sz w:val="22"/>
          <w:szCs w:val="22"/>
          <w:u w:val="single"/>
        </w:rPr>
        <w:t>The Argument</w:t>
      </w:r>
    </w:p>
    <w:p w:rsidR="00E161FE" w:rsidRDefault="00E161FE" w:rsidP="00402F0D">
      <w:pPr>
        <w:spacing w:line="480" w:lineRule="auto"/>
        <w:rPr>
          <w:rFonts w:ascii="Calibri" w:hAnsi="Calibri"/>
          <w:sz w:val="22"/>
          <w:szCs w:val="22"/>
        </w:rPr>
      </w:pPr>
      <w:r>
        <w:rPr>
          <w:rFonts w:ascii="Calibri" w:hAnsi="Calibri"/>
          <w:sz w:val="22"/>
          <w:szCs w:val="22"/>
        </w:rPr>
        <w:tab/>
      </w:r>
      <w:r w:rsidR="00170249">
        <w:rPr>
          <w:rFonts w:ascii="Calibri" w:hAnsi="Calibri"/>
          <w:sz w:val="22"/>
          <w:szCs w:val="22"/>
        </w:rPr>
        <w:t xml:space="preserve">After Michael Gates Gill graduated from Yale and picked up a job at JWT Advertising, he believed he had it all.  Living in Bronxville, New York, Gill had a wife and kids, huge mansion home including a full library, and a six-figure salary.  Sadly, this is where his life takes a </w:t>
      </w:r>
      <w:del w:id="18" w:author=" " w:date="2009-05-21T19:50:00Z">
        <w:r w:rsidR="00170249" w:rsidDel="00DD1297">
          <w:rPr>
            <w:rFonts w:ascii="Calibri" w:hAnsi="Calibri"/>
            <w:sz w:val="22"/>
            <w:szCs w:val="22"/>
          </w:rPr>
          <w:delText xml:space="preserve">course </w:delText>
        </w:r>
      </w:del>
      <w:ins w:id="19" w:author=" " w:date="2009-05-21T19:50:00Z">
        <w:r w:rsidR="00DD1297">
          <w:rPr>
            <w:rFonts w:ascii="Calibri" w:hAnsi="Calibri"/>
            <w:sz w:val="22"/>
            <w:szCs w:val="22"/>
          </w:rPr>
          <w:t xml:space="preserve">turn </w:t>
        </w:r>
      </w:ins>
      <w:r w:rsidR="00170249">
        <w:rPr>
          <w:rFonts w:ascii="Calibri" w:hAnsi="Calibri"/>
          <w:sz w:val="22"/>
          <w:szCs w:val="22"/>
        </w:rPr>
        <w:t>for the worst</w:t>
      </w:r>
      <w:r w:rsidR="00C87D77">
        <w:rPr>
          <w:rFonts w:ascii="Calibri" w:hAnsi="Calibri"/>
          <w:sz w:val="22"/>
          <w:szCs w:val="22"/>
        </w:rPr>
        <w:t>,</w:t>
      </w:r>
      <w:r w:rsidR="00170249">
        <w:rPr>
          <w:rFonts w:ascii="Calibri" w:hAnsi="Calibri"/>
          <w:sz w:val="22"/>
          <w:szCs w:val="22"/>
        </w:rPr>
        <w:t xml:space="preserve"> </w:t>
      </w:r>
      <w:r w:rsidR="00C87D77">
        <w:rPr>
          <w:rFonts w:ascii="Calibri" w:hAnsi="Calibri"/>
          <w:sz w:val="22"/>
          <w:szCs w:val="22"/>
        </w:rPr>
        <w:t>and it is the point where</w:t>
      </w:r>
      <w:r w:rsidR="00170249">
        <w:rPr>
          <w:rFonts w:ascii="Calibri" w:hAnsi="Calibri"/>
          <w:sz w:val="22"/>
          <w:szCs w:val="22"/>
        </w:rPr>
        <w:t xml:space="preserve"> Gill outwardly confess</w:t>
      </w:r>
      <w:r w:rsidR="00C87D77">
        <w:rPr>
          <w:rFonts w:ascii="Calibri" w:hAnsi="Calibri"/>
          <w:sz w:val="22"/>
          <w:szCs w:val="22"/>
        </w:rPr>
        <w:t>es</w:t>
      </w:r>
      <w:r w:rsidR="00170249">
        <w:rPr>
          <w:rFonts w:ascii="Calibri" w:hAnsi="Calibri"/>
          <w:sz w:val="22"/>
          <w:szCs w:val="22"/>
        </w:rPr>
        <w:t xml:space="preserve"> his true unhappiness and self-pity.   </w:t>
      </w:r>
    </w:p>
    <w:p w:rsidR="00EC65A1" w:rsidRPr="00EC65A1" w:rsidRDefault="00C87D77" w:rsidP="00402F0D">
      <w:pPr>
        <w:spacing w:line="480" w:lineRule="auto"/>
        <w:rPr>
          <w:rFonts w:ascii="Calibri" w:hAnsi="Calibri"/>
          <w:sz w:val="22"/>
          <w:szCs w:val="22"/>
        </w:rPr>
      </w:pPr>
      <w:r>
        <w:rPr>
          <w:rFonts w:ascii="Calibri" w:hAnsi="Calibri"/>
          <w:sz w:val="22"/>
          <w:szCs w:val="22"/>
        </w:rPr>
        <w:tab/>
        <w:t xml:space="preserve">Gill’s </w:t>
      </w:r>
      <w:r w:rsidR="003D0BBA">
        <w:rPr>
          <w:rFonts w:ascii="Calibri" w:hAnsi="Calibri"/>
          <w:sz w:val="22"/>
          <w:szCs w:val="22"/>
        </w:rPr>
        <w:t xml:space="preserve">job as creative director </w:t>
      </w:r>
      <w:r>
        <w:rPr>
          <w:rFonts w:ascii="Calibri" w:hAnsi="Calibri"/>
          <w:sz w:val="22"/>
          <w:szCs w:val="22"/>
        </w:rPr>
        <w:t>hurt his family life.  At any time during the day, week, or month, Gill “had no trouble uprooting [his] growing family” because moving fr</w:t>
      </w:r>
      <w:r w:rsidR="00222851">
        <w:rPr>
          <w:rFonts w:ascii="Calibri" w:hAnsi="Calibri"/>
          <w:sz w:val="22"/>
          <w:szCs w:val="22"/>
        </w:rPr>
        <w:t>equently was a necessity (Gill 6</w:t>
      </w:r>
      <w:r>
        <w:rPr>
          <w:rFonts w:ascii="Calibri" w:hAnsi="Calibri"/>
          <w:sz w:val="22"/>
          <w:szCs w:val="22"/>
        </w:rPr>
        <w:t>)</w:t>
      </w:r>
      <w:r w:rsidR="009E68D6">
        <w:rPr>
          <w:rFonts w:ascii="Calibri" w:hAnsi="Calibri"/>
          <w:sz w:val="22"/>
          <w:szCs w:val="22"/>
        </w:rPr>
        <w:t xml:space="preserve">.  </w:t>
      </w:r>
      <w:r w:rsidR="00EC65A1">
        <w:rPr>
          <w:rFonts w:ascii="Calibri" w:hAnsi="Calibri"/>
          <w:sz w:val="22"/>
          <w:szCs w:val="22"/>
        </w:rPr>
        <w:t>Like</w:t>
      </w:r>
      <w:r>
        <w:rPr>
          <w:rFonts w:ascii="Calibri" w:hAnsi="Calibri"/>
          <w:sz w:val="22"/>
          <w:szCs w:val="22"/>
        </w:rPr>
        <w:t xml:space="preserve"> many </w:t>
      </w:r>
      <w:ins w:id="20" w:author="Martin Roberts" w:date="2009-05-26T22:44:00Z">
        <w:r w:rsidR="00593EAA">
          <w:rPr>
            <w:rFonts w:ascii="Calibri" w:hAnsi="Calibri"/>
            <w:sz w:val="22"/>
            <w:szCs w:val="22"/>
          </w:rPr>
          <w:t>“successful”</w:t>
        </w:r>
      </w:ins>
      <w:commentRangeStart w:id="21"/>
      <w:del w:id="22" w:author="Martin Roberts" w:date="2009-05-26T22:43:00Z">
        <w:r w:rsidDel="00593EAA">
          <w:rPr>
            <w:rFonts w:ascii="Calibri" w:hAnsi="Calibri"/>
            <w:sz w:val="22"/>
            <w:szCs w:val="22"/>
          </w:rPr>
          <w:delText>‘</w:delText>
        </w:r>
      </w:del>
      <w:commentRangeEnd w:id="21"/>
      <w:r w:rsidR="00DD1297">
        <w:rPr>
          <w:rStyle w:val="CommentReference"/>
        </w:rPr>
        <w:commentReference w:id="21"/>
      </w:r>
      <w:del w:id="23" w:author="Martin Roberts" w:date="2009-05-26T22:43:00Z">
        <w:r w:rsidDel="00593EAA">
          <w:rPr>
            <w:rFonts w:ascii="Calibri" w:hAnsi="Calibri"/>
            <w:sz w:val="22"/>
            <w:szCs w:val="22"/>
          </w:rPr>
          <w:delText>successful’</w:delText>
        </w:r>
      </w:del>
      <w:r>
        <w:rPr>
          <w:rFonts w:ascii="Calibri" w:hAnsi="Calibri"/>
          <w:sz w:val="22"/>
          <w:szCs w:val="22"/>
        </w:rPr>
        <w:t xml:space="preserve"> </w:t>
      </w:r>
      <w:r w:rsidR="00EC65A1">
        <w:rPr>
          <w:rFonts w:ascii="Calibri" w:hAnsi="Calibri"/>
          <w:sz w:val="22"/>
          <w:szCs w:val="22"/>
        </w:rPr>
        <w:t xml:space="preserve">executives, </w:t>
      </w:r>
      <w:r>
        <w:rPr>
          <w:rFonts w:ascii="Calibri" w:hAnsi="Calibri"/>
          <w:sz w:val="22"/>
          <w:szCs w:val="22"/>
        </w:rPr>
        <w:t>Michael Gill</w:t>
      </w:r>
      <w:r w:rsidR="00EC65A1">
        <w:rPr>
          <w:rFonts w:ascii="Calibri" w:hAnsi="Calibri"/>
          <w:sz w:val="22"/>
          <w:szCs w:val="22"/>
        </w:rPr>
        <w:t>’s</w:t>
      </w:r>
      <w:r>
        <w:rPr>
          <w:rFonts w:ascii="Calibri" w:hAnsi="Calibri"/>
          <w:sz w:val="22"/>
          <w:szCs w:val="22"/>
        </w:rPr>
        <w:t xml:space="preserve"> employment became his top priority.  Under these conditions, Gill feels extremely lost and miserable because of everything he had to miss while his children grew up.  Gill states things like, “[m]y clients became my children” and “[w]as that really my pudgy baby, Annie, now a beautiful young woman graduating from </w:t>
      </w:r>
      <w:r>
        <w:rPr>
          <w:rFonts w:ascii="Calibri" w:hAnsi="Calibri"/>
          <w:i/>
          <w:sz w:val="22"/>
          <w:szCs w:val="22"/>
        </w:rPr>
        <w:t>high school?</w:t>
      </w:r>
      <w:r>
        <w:rPr>
          <w:rFonts w:ascii="Calibri" w:hAnsi="Calibri"/>
          <w:sz w:val="22"/>
          <w:szCs w:val="22"/>
        </w:rPr>
        <w:t xml:space="preserve">  It </w:t>
      </w:r>
      <w:r w:rsidR="00222851">
        <w:rPr>
          <w:rFonts w:ascii="Calibri" w:hAnsi="Calibri"/>
          <w:sz w:val="22"/>
          <w:szCs w:val="22"/>
        </w:rPr>
        <w:t>brought tears to my eyes</w:t>
      </w:r>
      <w:r>
        <w:rPr>
          <w:rFonts w:ascii="Calibri" w:hAnsi="Calibri"/>
          <w:sz w:val="22"/>
          <w:szCs w:val="22"/>
        </w:rPr>
        <w:t>”</w:t>
      </w:r>
      <w:r w:rsidR="00222851">
        <w:rPr>
          <w:rFonts w:ascii="Calibri" w:hAnsi="Calibri"/>
          <w:sz w:val="22"/>
          <w:szCs w:val="22"/>
        </w:rPr>
        <w:t xml:space="preserve"> (Gill </w:t>
      </w:r>
      <w:r w:rsidR="00176BB3">
        <w:rPr>
          <w:rFonts w:ascii="Calibri" w:hAnsi="Calibri"/>
          <w:sz w:val="22"/>
          <w:szCs w:val="22"/>
        </w:rPr>
        <w:t>7</w:t>
      </w:r>
      <w:r w:rsidR="00222851">
        <w:rPr>
          <w:rFonts w:ascii="Calibri" w:hAnsi="Calibri"/>
          <w:sz w:val="22"/>
          <w:szCs w:val="22"/>
        </w:rPr>
        <w:t xml:space="preserve">).  </w:t>
      </w:r>
      <w:r w:rsidR="00EC65A1">
        <w:rPr>
          <w:rFonts w:ascii="Calibri" w:hAnsi="Calibri"/>
          <w:sz w:val="22"/>
          <w:szCs w:val="22"/>
        </w:rPr>
        <w:t>While Gill was too busy for his</w:t>
      </w:r>
      <w:r w:rsidR="005843A8">
        <w:rPr>
          <w:rFonts w:ascii="Calibri" w:hAnsi="Calibri"/>
          <w:sz w:val="22"/>
          <w:szCs w:val="22"/>
        </w:rPr>
        <w:t xml:space="preserve"> children</w:t>
      </w:r>
      <w:r w:rsidR="00EC65A1">
        <w:rPr>
          <w:rFonts w:ascii="Calibri" w:hAnsi="Calibri"/>
          <w:sz w:val="22"/>
          <w:szCs w:val="22"/>
        </w:rPr>
        <w:t xml:space="preserve">, they grew up in the blink of an eye, and he missed </w:t>
      </w:r>
      <w:r w:rsidR="00EC65A1">
        <w:rPr>
          <w:rFonts w:ascii="Calibri" w:hAnsi="Calibri"/>
          <w:i/>
          <w:sz w:val="22"/>
          <w:szCs w:val="22"/>
        </w:rPr>
        <w:t>everything</w:t>
      </w:r>
      <w:r w:rsidR="00EC65A1">
        <w:rPr>
          <w:rFonts w:ascii="Calibri" w:hAnsi="Calibri"/>
          <w:sz w:val="22"/>
          <w:szCs w:val="22"/>
        </w:rPr>
        <w:t>.  After reading the</w:t>
      </w:r>
      <w:r w:rsidR="00176BB3">
        <w:rPr>
          <w:rFonts w:ascii="Calibri" w:hAnsi="Calibri"/>
          <w:sz w:val="22"/>
          <w:szCs w:val="22"/>
        </w:rPr>
        <w:t xml:space="preserve"> entire book, he made an inspiration statement: </w:t>
      </w:r>
      <w:commentRangeStart w:id="24"/>
      <w:r w:rsidR="00176BB3">
        <w:rPr>
          <w:rFonts w:ascii="Calibri" w:hAnsi="Calibri"/>
          <w:sz w:val="22"/>
          <w:szCs w:val="22"/>
        </w:rPr>
        <w:t>“</w:t>
      </w:r>
      <w:r w:rsidR="00176BB3" w:rsidRPr="005843A8">
        <w:rPr>
          <w:rFonts w:ascii="Calibri" w:hAnsi="Calibri"/>
          <w:i/>
          <w:sz w:val="22"/>
          <w:szCs w:val="22"/>
        </w:rPr>
        <w:t>Y</w:t>
      </w:r>
      <w:r w:rsidR="00EC65A1" w:rsidRPr="005843A8">
        <w:rPr>
          <w:rFonts w:ascii="Calibri" w:hAnsi="Calibri"/>
          <w:i/>
          <w:sz w:val="22"/>
          <w:szCs w:val="22"/>
        </w:rPr>
        <w:t xml:space="preserve">ou only live one life; </w:t>
      </w:r>
      <w:r w:rsidR="005843A8" w:rsidRPr="005843A8">
        <w:rPr>
          <w:rFonts w:ascii="Calibri" w:hAnsi="Calibri"/>
          <w:i/>
          <w:sz w:val="22"/>
          <w:szCs w:val="22"/>
        </w:rPr>
        <w:t>take it from me, live it wisely.  W</w:t>
      </w:r>
      <w:r w:rsidR="00176BB3" w:rsidRPr="005843A8">
        <w:rPr>
          <w:rFonts w:ascii="Calibri" w:hAnsi="Calibri"/>
          <w:i/>
          <w:sz w:val="22"/>
          <w:szCs w:val="22"/>
        </w:rPr>
        <w:t>eigh your priorities</w:t>
      </w:r>
      <w:r w:rsidR="00176BB3">
        <w:rPr>
          <w:rFonts w:ascii="Calibri" w:hAnsi="Calibri"/>
          <w:sz w:val="22"/>
          <w:szCs w:val="22"/>
        </w:rPr>
        <w:t xml:space="preserve">” (Gill 29).  </w:t>
      </w:r>
      <w:commentRangeEnd w:id="24"/>
      <w:r w:rsidR="00DD1297">
        <w:rPr>
          <w:rStyle w:val="CommentReference"/>
        </w:rPr>
        <w:commentReference w:id="24"/>
      </w:r>
      <w:r w:rsidR="005843A8">
        <w:rPr>
          <w:rFonts w:ascii="Calibri" w:hAnsi="Calibri"/>
          <w:sz w:val="22"/>
          <w:szCs w:val="22"/>
        </w:rPr>
        <w:t>This expression</w:t>
      </w:r>
      <w:r w:rsidR="00EC65A1">
        <w:rPr>
          <w:rFonts w:ascii="Calibri" w:hAnsi="Calibri"/>
          <w:sz w:val="22"/>
          <w:szCs w:val="22"/>
        </w:rPr>
        <w:t xml:space="preserve"> gives new meaning for the way people sho</w:t>
      </w:r>
      <w:r w:rsidR="005843A8">
        <w:rPr>
          <w:rFonts w:ascii="Calibri" w:hAnsi="Calibri"/>
          <w:sz w:val="22"/>
          <w:szCs w:val="22"/>
        </w:rPr>
        <w:t>uld live their lives.</w:t>
      </w:r>
    </w:p>
    <w:p w:rsidR="00E161FE" w:rsidDel="007B1B4C" w:rsidRDefault="001A7562" w:rsidP="00402F0D">
      <w:pPr>
        <w:spacing w:line="480" w:lineRule="auto"/>
        <w:rPr>
          <w:del w:id="25" w:author="Martin Roberts" w:date="2009-05-28T21:40:00Z"/>
          <w:rFonts w:ascii="Calibri" w:hAnsi="Calibri"/>
          <w:sz w:val="22"/>
          <w:szCs w:val="22"/>
        </w:rPr>
      </w:pPr>
      <w:r>
        <w:rPr>
          <w:rFonts w:ascii="Calibri" w:hAnsi="Calibri"/>
          <w:sz w:val="22"/>
          <w:szCs w:val="22"/>
        </w:rPr>
        <w:tab/>
        <w:t>Twenty-five years down t</w:t>
      </w:r>
      <w:r w:rsidR="005843A8">
        <w:rPr>
          <w:rFonts w:ascii="Calibri" w:hAnsi="Calibri"/>
          <w:sz w:val="22"/>
          <w:szCs w:val="22"/>
        </w:rPr>
        <w:t xml:space="preserve">he road, with </w:t>
      </w:r>
      <w:del w:id="26" w:author=" " w:date="2009-05-21T19:52:00Z">
        <w:r w:rsidR="005843A8" w:rsidDel="00DD1297">
          <w:rPr>
            <w:rFonts w:ascii="Calibri" w:hAnsi="Calibri"/>
            <w:sz w:val="22"/>
            <w:szCs w:val="22"/>
          </w:rPr>
          <w:delText xml:space="preserve">grown up </w:delText>
        </w:r>
      </w:del>
      <w:r w:rsidR="005843A8">
        <w:rPr>
          <w:rFonts w:ascii="Calibri" w:hAnsi="Calibri"/>
          <w:sz w:val="22"/>
          <w:szCs w:val="22"/>
        </w:rPr>
        <w:t>children</w:t>
      </w:r>
      <w:r>
        <w:rPr>
          <w:rFonts w:ascii="Calibri" w:hAnsi="Calibri"/>
          <w:sz w:val="22"/>
          <w:szCs w:val="22"/>
        </w:rPr>
        <w:t xml:space="preserve"> </w:t>
      </w:r>
      <w:ins w:id="27" w:author=" " w:date="2009-05-21T19:52:00Z">
        <w:r w:rsidR="00DD1297">
          <w:rPr>
            <w:rFonts w:ascii="Calibri" w:hAnsi="Calibri"/>
            <w:sz w:val="22"/>
            <w:szCs w:val="22"/>
          </w:rPr>
          <w:t xml:space="preserve">grown </w:t>
        </w:r>
      </w:ins>
      <w:r>
        <w:rPr>
          <w:rFonts w:ascii="Calibri" w:hAnsi="Calibri"/>
          <w:sz w:val="22"/>
          <w:szCs w:val="22"/>
        </w:rPr>
        <w:t xml:space="preserve">and a lifetime of missed memories, Michael Gates Gill receives that call that nobody wants to get.  One of the associates from JWT pulled the plug, and she left Gill jobless.  After pouring his heart and soul </w:t>
      </w:r>
      <w:r>
        <w:rPr>
          <w:rFonts w:ascii="Calibri" w:hAnsi="Calibri"/>
          <w:sz w:val="22"/>
          <w:szCs w:val="22"/>
        </w:rPr>
        <w:lastRenderedPageBreak/>
        <w:t xml:space="preserve">into the company, he </w:t>
      </w:r>
      <w:ins w:id="28" w:author="Martin Roberts" w:date="2009-05-26T23:26:00Z">
        <w:r w:rsidR="00295EBD">
          <w:rPr>
            <w:rFonts w:ascii="Calibri" w:hAnsi="Calibri"/>
            <w:sz w:val="22"/>
            <w:szCs w:val="22"/>
          </w:rPr>
          <w:t xml:space="preserve">lost </w:t>
        </w:r>
      </w:ins>
      <w:commentRangeStart w:id="29"/>
      <w:del w:id="30" w:author="Martin Roberts" w:date="2009-05-26T23:26:00Z">
        <w:r w:rsidDel="00295EBD">
          <w:rPr>
            <w:rFonts w:ascii="Calibri" w:hAnsi="Calibri"/>
            <w:sz w:val="22"/>
            <w:szCs w:val="22"/>
          </w:rPr>
          <w:delText>loses</w:delText>
        </w:r>
      </w:del>
      <w:r>
        <w:rPr>
          <w:rFonts w:ascii="Calibri" w:hAnsi="Calibri"/>
          <w:sz w:val="22"/>
          <w:szCs w:val="22"/>
        </w:rPr>
        <w:t xml:space="preserve"> </w:t>
      </w:r>
      <w:commentRangeEnd w:id="29"/>
      <w:r w:rsidR="00DD1297">
        <w:rPr>
          <w:rStyle w:val="CommentReference"/>
        </w:rPr>
        <w:commentReference w:id="29"/>
      </w:r>
      <w:r>
        <w:rPr>
          <w:rFonts w:ascii="Calibri" w:hAnsi="Calibri"/>
          <w:sz w:val="22"/>
          <w:szCs w:val="22"/>
        </w:rPr>
        <w:t xml:space="preserve">his job, which </w:t>
      </w:r>
      <w:ins w:id="31" w:author="Martin Roberts" w:date="2009-05-26T23:26:00Z">
        <w:r w:rsidR="00295EBD">
          <w:rPr>
            <w:rFonts w:ascii="Calibri" w:hAnsi="Calibri"/>
            <w:sz w:val="22"/>
            <w:szCs w:val="22"/>
          </w:rPr>
          <w:t xml:space="preserve">drove </w:t>
        </w:r>
      </w:ins>
      <w:del w:id="32" w:author="Martin Roberts" w:date="2009-05-26T23:26:00Z">
        <w:r w:rsidDel="00295EBD">
          <w:rPr>
            <w:rFonts w:ascii="Calibri" w:hAnsi="Calibri"/>
            <w:sz w:val="22"/>
            <w:szCs w:val="22"/>
          </w:rPr>
          <w:delText>drives</w:delText>
        </w:r>
      </w:del>
      <w:r>
        <w:rPr>
          <w:rFonts w:ascii="Calibri" w:hAnsi="Calibri"/>
          <w:sz w:val="22"/>
          <w:szCs w:val="22"/>
        </w:rPr>
        <w:t xml:space="preserve"> him into further depression.  Gill is clearly not content with his home life, so he meets this girl name</w:t>
      </w:r>
      <w:ins w:id="33" w:author="Martin Roberts" w:date="2009-05-26T22:57:00Z">
        <w:r w:rsidR="00D177F1">
          <w:rPr>
            <w:rFonts w:ascii="Calibri" w:hAnsi="Calibri"/>
            <w:sz w:val="22"/>
            <w:szCs w:val="22"/>
          </w:rPr>
          <w:t>d</w:t>
        </w:r>
      </w:ins>
      <w:del w:id="34" w:author="Martin Roberts" w:date="2009-05-26T22:57:00Z">
        <w:r w:rsidDel="00D177F1">
          <w:rPr>
            <w:rFonts w:ascii="Calibri" w:hAnsi="Calibri"/>
            <w:sz w:val="22"/>
            <w:szCs w:val="22"/>
          </w:rPr>
          <w:delText>s</w:delText>
        </w:r>
      </w:del>
      <w:r>
        <w:rPr>
          <w:rFonts w:ascii="Calibri" w:hAnsi="Calibri"/>
          <w:sz w:val="22"/>
          <w:szCs w:val="22"/>
        </w:rPr>
        <w:t xml:space="preserve"> Susan, with whom he has another child.  </w:t>
      </w:r>
      <w:r w:rsidR="008D273C">
        <w:rPr>
          <w:rFonts w:ascii="Calibri" w:hAnsi="Calibri"/>
          <w:sz w:val="22"/>
          <w:szCs w:val="22"/>
        </w:rPr>
        <w:t xml:space="preserve">Gill says that he “had always counted on sex as a joyous release.  Now it was one more sign of my seemingly irreversible decline” (Gill 25).  </w:t>
      </w:r>
      <w:r w:rsidR="00967E1A">
        <w:rPr>
          <w:rFonts w:ascii="Calibri" w:hAnsi="Calibri"/>
          <w:sz w:val="22"/>
          <w:szCs w:val="22"/>
        </w:rPr>
        <w:t>Gill wasted twenty-five years of his life by putting his job first, missed everything throughout his children’s lives, lost his job, had an affair, and is about to become divorced.  This is what happens when work, money, and power become the focus of a person’s life.</w:t>
      </w:r>
      <w:r w:rsidR="00EE3DBA">
        <w:rPr>
          <w:rFonts w:ascii="Calibri" w:hAnsi="Calibri"/>
          <w:sz w:val="22"/>
          <w:szCs w:val="22"/>
        </w:rPr>
        <w:t xml:space="preserve">  People imagined Gill as “a man at the top of America, fulfilled, productive, successful, and happy.”  Instead, he was “an insecure little boy not that good at dealing with reality (Gill 29). </w:t>
      </w:r>
      <w:ins w:id="35" w:author="Martin Roberts" w:date="2009-05-28T21:39:00Z">
        <w:r w:rsidR="007B1B4C">
          <w:rPr>
            <w:rFonts w:ascii="Calibri" w:hAnsi="Calibri"/>
            <w:sz w:val="22"/>
            <w:szCs w:val="22"/>
          </w:rPr>
          <w:t xml:space="preserve">Even though Gill viewed himself in this manner, the job at Starbucks quickly turned his perspective </w:t>
        </w:r>
      </w:ins>
      <w:ins w:id="36" w:author="Martin Roberts" w:date="2009-05-28T21:46:00Z">
        <w:r w:rsidR="001535AF">
          <w:rPr>
            <w:rFonts w:ascii="Calibri" w:hAnsi="Calibri"/>
            <w:sz w:val="22"/>
            <w:szCs w:val="22"/>
          </w:rPr>
          <w:t>in</w:t>
        </w:r>
      </w:ins>
      <w:ins w:id="37" w:author="Martin Roberts" w:date="2009-05-28T21:40:00Z">
        <w:r w:rsidR="007B1B4C">
          <w:rPr>
            <w:rFonts w:ascii="Calibri" w:hAnsi="Calibri"/>
            <w:sz w:val="22"/>
            <w:szCs w:val="22"/>
          </w:rPr>
          <w:t xml:space="preserve"> another direction. </w:t>
        </w:r>
      </w:ins>
      <w:r w:rsidR="00EE3DBA">
        <w:rPr>
          <w:rFonts w:ascii="Calibri" w:hAnsi="Calibri"/>
          <w:sz w:val="22"/>
          <w:szCs w:val="22"/>
        </w:rPr>
        <w:t xml:space="preserve"> </w:t>
      </w:r>
      <w:commentRangeStart w:id="38"/>
      <w:del w:id="39" w:author="Martin Roberts" w:date="2009-05-28T21:40:00Z">
        <w:r w:rsidR="005843A8" w:rsidDel="007B1B4C">
          <w:rPr>
            <w:rFonts w:ascii="Calibri" w:hAnsi="Calibri"/>
            <w:sz w:val="22"/>
            <w:szCs w:val="22"/>
          </w:rPr>
          <w:delText>In the beginning of the book, that</w:delText>
        </w:r>
        <w:r w:rsidR="00EE3DBA" w:rsidDel="007B1B4C">
          <w:rPr>
            <w:rFonts w:ascii="Calibri" w:hAnsi="Calibri"/>
            <w:sz w:val="22"/>
            <w:szCs w:val="22"/>
          </w:rPr>
          <w:delText xml:space="preserve"> was how Gill described himself.</w:delText>
        </w:r>
      </w:del>
      <w:commentRangeEnd w:id="38"/>
      <w:r w:rsidR="00DD1297">
        <w:rPr>
          <w:rStyle w:val="CommentReference"/>
        </w:rPr>
        <w:commentReference w:id="38"/>
      </w:r>
    </w:p>
    <w:p w:rsidR="00967E1A" w:rsidDel="00A109C8" w:rsidRDefault="00967E1A" w:rsidP="00A109C8">
      <w:pPr>
        <w:spacing w:line="480" w:lineRule="auto"/>
        <w:rPr>
          <w:del w:id="40" w:author="Martin Roberts" w:date="2009-05-28T21:33:00Z"/>
          <w:rFonts w:ascii="Calibri" w:hAnsi="Calibri"/>
          <w:sz w:val="22"/>
          <w:szCs w:val="22"/>
        </w:rPr>
      </w:pPr>
      <w:r>
        <w:rPr>
          <w:rFonts w:ascii="Calibri" w:hAnsi="Calibri"/>
          <w:sz w:val="22"/>
          <w:szCs w:val="22"/>
        </w:rPr>
        <w:tab/>
      </w:r>
      <w:del w:id="41" w:author="Martin Roberts" w:date="2009-05-28T21:33:00Z">
        <w:r w:rsidDel="00A109C8">
          <w:rPr>
            <w:rFonts w:ascii="Calibri" w:hAnsi="Calibri"/>
            <w:sz w:val="22"/>
            <w:szCs w:val="22"/>
          </w:rPr>
          <w:delText xml:space="preserve">Just when Gill was about to give up all hope in life, he found himself sitting at a Starbucks store, and a woman sitting near him asking if he would like a job.  </w:delText>
        </w:r>
        <w:r w:rsidR="00C84A93" w:rsidDel="00A109C8">
          <w:rPr>
            <w:rFonts w:ascii="Calibri" w:hAnsi="Calibri"/>
            <w:sz w:val="22"/>
            <w:szCs w:val="22"/>
          </w:rPr>
          <w:delText xml:space="preserve">Little did the poor, selfish, </w:delText>
        </w:r>
      </w:del>
      <w:commentRangeStart w:id="42"/>
      <w:del w:id="43" w:author="Martin Roberts" w:date="2009-05-26T23:31:00Z">
        <w:r w:rsidR="00356A49" w:rsidDel="00B841A4">
          <w:rPr>
            <w:rFonts w:ascii="Calibri" w:hAnsi="Calibri"/>
            <w:sz w:val="22"/>
            <w:szCs w:val="22"/>
          </w:rPr>
          <w:delText>no-family</w:delText>
        </w:r>
      </w:del>
      <w:commentRangeEnd w:id="42"/>
      <w:del w:id="44" w:author="Martin Roberts" w:date="2009-05-28T21:33:00Z">
        <w:r w:rsidR="00356A49" w:rsidDel="00A109C8">
          <w:rPr>
            <w:rStyle w:val="CommentReference"/>
          </w:rPr>
          <w:commentReference w:id="42"/>
        </w:r>
        <w:r w:rsidR="00356A49" w:rsidDel="00A109C8">
          <w:rPr>
            <w:rFonts w:ascii="Calibri" w:hAnsi="Calibri"/>
            <w:sz w:val="22"/>
            <w:szCs w:val="22"/>
          </w:rPr>
          <w:delText xml:space="preserve"> </w:delText>
        </w:r>
      </w:del>
      <w:del w:id="45" w:author="Martin Roberts" w:date="2009-05-26T23:16:00Z">
        <w:r w:rsidR="00C84A93" w:rsidDel="00356A49">
          <w:rPr>
            <w:rFonts w:ascii="Calibri" w:hAnsi="Calibri"/>
            <w:sz w:val="22"/>
            <w:szCs w:val="22"/>
          </w:rPr>
          <w:delText>no</w:delText>
        </w:r>
        <w:commentRangeStart w:id="46"/>
        <w:r w:rsidR="00C84A93" w:rsidDel="00356A49">
          <w:rPr>
            <w:rFonts w:ascii="Calibri" w:hAnsi="Calibri"/>
            <w:sz w:val="22"/>
            <w:szCs w:val="22"/>
          </w:rPr>
          <w:delText xml:space="preserve"> </w:delText>
        </w:r>
      </w:del>
      <w:commentRangeEnd w:id="46"/>
      <w:del w:id="47" w:author="Martin Roberts" w:date="2009-05-28T21:33:00Z">
        <w:r w:rsidR="00DD1297" w:rsidDel="00A109C8">
          <w:rPr>
            <w:rStyle w:val="CommentReference"/>
          </w:rPr>
          <w:commentReference w:id="46"/>
        </w:r>
      </w:del>
      <w:del w:id="48" w:author="Martin Roberts" w:date="2009-05-26T23:16:00Z">
        <w:r w:rsidR="00C84A93" w:rsidDel="00356A49">
          <w:rPr>
            <w:rFonts w:ascii="Calibri" w:hAnsi="Calibri"/>
            <w:sz w:val="22"/>
            <w:szCs w:val="22"/>
          </w:rPr>
          <w:delText>family</w:delText>
        </w:r>
      </w:del>
      <w:del w:id="49" w:author="Martin Roberts" w:date="2009-05-28T21:33:00Z">
        <w:r w:rsidR="00C84A93" w:rsidDel="00A109C8">
          <w:rPr>
            <w:rFonts w:ascii="Calibri" w:hAnsi="Calibri"/>
            <w:sz w:val="22"/>
            <w:szCs w:val="22"/>
          </w:rPr>
          <w:delText xml:space="preserve"> Michael Gates Gill realize that this job would change his life forever</w:delText>
        </w:r>
      </w:del>
      <w:del w:id="50" w:author="Martin Roberts" w:date="2009-05-26T23:12:00Z">
        <w:r w:rsidR="00C84A93" w:rsidDel="00356A49">
          <w:rPr>
            <w:rFonts w:ascii="Calibri" w:hAnsi="Calibri"/>
            <w:sz w:val="22"/>
            <w:szCs w:val="22"/>
          </w:rPr>
          <w:delText xml:space="preserve">.   </w:delText>
        </w:r>
      </w:del>
      <w:del w:id="51" w:author="Martin Roberts" w:date="2009-05-28T21:33:00Z">
        <w:r w:rsidR="00EE3DBA" w:rsidDel="00A109C8">
          <w:rPr>
            <w:rFonts w:ascii="Calibri" w:hAnsi="Calibri"/>
            <w:sz w:val="22"/>
            <w:szCs w:val="22"/>
          </w:rPr>
          <w:delText xml:space="preserve">The employers name was Crystal.  </w:delText>
        </w:r>
        <w:r w:rsidR="003D0BBA" w:rsidDel="00A109C8">
          <w:rPr>
            <w:rFonts w:ascii="Calibri" w:hAnsi="Calibri"/>
            <w:sz w:val="22"/>
            <w:szCs w:val="22"/>
          </w:rPr>
          <w:delText>At his Starbucks job, the arrogant Michae</w:delText>
        </w:r>
        <w:r w:rsidR="005843A8" w:rsidDel="00A109C8">
          <w:rPr>
            <w:rFonts w:ascii="Calibri" w:hAnsi="Calibri"/>
            <w:sz w:val="22"/>
            <w:szCs w:val="22"/>
          </w:rPr>
          <w:delText>l Gates Gill learns the value of</w:delText>
        </w:r>
        <w:r w:rsidR="003D0BBA" w:rsidDel="00A109C8">
          <w:rPr>
            <w:rFonts w:ascii="Calibri" w:hAnsi="Calibri"/>
            <w:sz w:val="22"/>
            <w:szCs w:val="22"/>
          </w:rPr>
          <w:delText xml:space="preserve"> hard work, what it truly means to demonstrate respect towards someone, and the true meaning of happiness.</w:delText>
        </w:r>
      </w:del>
    </w:p>
    <w:p w:rsidR="003D0BBA" w:rsidDel="00A109C8" w:rsidRDefault="003D0BBA" w:rsidP="00A109C8">
      <w:pPr>
        <w:spacing w:line="480" w:lineRule="auto"/>
        <w:rPr>
          <w:del w:id="52" w:author="Martin Roberts" w:date="2009-05-28T21:33:00Z"/>
          <w:rFonts w:ascii="Calibri" w:hAnsi="Calibri"/>
          <w:sz w:val="22"/>
          <w:szCs w:val="22"/>
        </w:rPr>
      </w:pPr>
      <w:del w:id="53" w:author="Martin Roberts" w:date="2009-05-28T21:33:00Z">
        <w:r w:rsidDel="00A109C8">
          <w:rPr>
            <w:rFonts w:ascii="Calibri" w:hAnsi="Calibri"/>
            <w:sz w:val="22"/>
            <w:szCs w:val="22"/>
          </w:rPr>
          <w:tab/>
          <w:delText xml:space="preserve">Gill says that he </w:delText>
        </w:r>
        <w:r w:rsidR="00A105FF" w:rsidDel="00A109C8">
          <w:rPr>
            <w:rFonts w:ascii="Calibri" w:hAnsi="Calibri"/>
            <w:sz w:val="22"/>
            <w:szCs w:val="22"/>
          </w:rPr>
          <w:delText xml:space="preserve">“had noticed that even from the first day [he] stepped through the door at Starbucks, [he] had also been treated with respect” (Gill 83).  Nobody ever enforced this concept of respect at JWT because respect would </w:delText>
        </w:r>
        <w:r w:rsidR="005843A8" w:rsidDel="00A109C8">
          <w:rPr>
            <w:rFonts w:ascii="Calibri" w:hAnsi="Calibri"/>
            <w:sz w:val="22"/>
            <w:szCs w:val="22"/>
          </w:rPr>
          <w:delText>reveal weakness in authority.  The meaning of respect</w:delText>
        </w:r>
        <w:r w:rsidR="00A105FF" w:rsidDel="00A109C8">
          <w:rPr>
            <w:rFonts w:ascii="Calibri" w:hAnsi="Calibri"/>
            <w:sz w:val="22"/>
            <w:szCs w:val="22"/>
          </w:rPr>
          <w:delText xml:space="preserve"> </w:delText>
        </w:r>
        <w:r w:rsidR="005843A8" w:rsidDel="00A109C8">
          <w:rPr>
            <w:rFonts w:ascii="Calibri" w:hAnsi="Calibri"/>
            <w:sz w:val="22"/>
            <w:szCs w:val="22"/>
          </w:rPr>
          <w:delText>w</w:delText>
        </w:r>
        <w:r w:rsidR="00A105FF" w:rsidDel="00A109C8">
          <w:rPr>
            <w:rFonts w:ascii="Calibri" w:hAnsi="Calibri"/>
            <w:sz w:val="22"/>
            <w:szCs w:val="22"/>
          </w:rPr>
          <w:delText xml:space="preserve">as </w:delText>
        </w:r>
        <w:r w:rsidR="005843A8" w:rsidDel="00A109C8">
          <w:rPr>
            <w:rFonts w:ascii="Calibri" w:hAnsi="Calibri"/>
            <w:sz w:val="22"/>
            <w:szCs w:val="22"/>
          </w:rPr>
          <w:delText>complicated</w:delText>
        </w:r>
        <w:r w:rsidR="00A105FF" w:rsidDel="00A109C8">
          <w:rPr>
            <w:rFonts w:ascii="Calibri" w:hAnsi="Calibri"/>
            <w:sz w:val="22"/>
            <w:szCs w:val="22"/>
          </w:rPr>
          <w:delText xml:space="preserve"> for Gill to comprehend at first, but he eventually got the idea</w:delText>
        </w:r>
        <w:r w:rsidR="000823AE" w:rsidDel="00A109C8">
          <w:rPr>
            <w:rFonts w:ascii="Calibri" w:hAnsi="Calibri"/>
            <w:sz w:val="22"/>
            <w:szCs w:val="22"/>
          </w:rPr>
          <w:delText xml:space="preserve">.  </w:delText>
        </w:r>
        <w:r w:rsidR="009E68D6" w:rsidDel="00A109C8">
          <w:rPr>
            <w:rFonts w:ascii="Calibri" w:hAnsi="Calibri"/>
            <w:sz w:val="22"/>
            <w:szCs w:val="22"/>
          </w:rPr>
          <w:delText xml:space="preserve">This newly developed respect lead to positive outcomes, for example, his children were reunited with him, and in turn they gained some respect </w:delText>
        </w:r>
        <w:r w:rsidR="005843A8" w:rsidDel="00A109C8">
          <w:rPr>
            <w:rFonts w:ascii="Calibri" w:hAnsi="Calibri"/>
            <w:sz w:val="22"/>
            <w:szCs w:val="22"/>
          </w:rPr>
          <w:delText>toward</w:delText>
        </w:r>
        <w:r w:rsidR="009E68D6" w:rsidDel="00A109C8">
          <w:rPr>
            <w:rFonts w:ascii="Calibri" w:hAnsi="Calibri"/>
            <w:sz w:val="22"/>
            <w:szCs w:val="22"/>
          </w:rPr>
          <w:delText xml:space="preserve"> their father after all those years.</w:delText>
        </w:r>
      </w:del>
    </w:p>
    <w:p w:rsidR="000823AE" w:rsidRDefault="000823AE" w:rsidP="00A109C8">
      <w:pPr>
        <w:spacing w:line="480" w:lineRule="auto"/>
        <w:rPr>
          <w:ins w:id="54" w:author="Martin Roberts" w:date="2009-05-28T21:34:00Z"/>
          <w:rFonts w:ascii="Calibri" w:hAnsi="Calibri"/>
          <w:sz w:val="22"/>
          <w:szCs w:val="22"/>
        </w:rPr>
      </w:pPr>
      <w:del w:id="55" w:author="Martin Roberts" w:date="2009-05-28T21:33:00Z">
        <w:r w:rsidDel="00A109C8">
          <w:rPr>
            <w:rFonts w:ascii="Calibri" w:hAnsi="Calibri"/>
            <w:sz w:val="22"/>
            <w:szCs w:val="22"/>
          </w:rPr>
          <w:lastRenderedPageBreak/>
          <w:tab/>
          <w:delText xml:space="preserve">Michael Gates Gill was now a poor old man, of sixty-five years in age, living in a small apartment with no wife or children, but he does have a job, at Starbucks.  One day, on his way to work, Gill “stopped with a shock of revelation: ‘I am happier than I have ever been.’”  Gill felt an inner happiness he had never felt before in his life, until now.  He says he was “almost scared; still afraid to admit to </w:delText>
        </w:r>
        <w:r w:rsidR="007A2635" w:rsidDel="00A109C8">
          <w:rPr>
            <w:rFonts w:ascii="Calibri" w:hAnsi="Calibri"/>
            <w:sz w:val="22"/>
            <w:szCs w:val="22"/>
          </w:rPr>
          <w:delText>myself how happy I</w:delText>
        </w:r>
        <w:r w:rsidDel="00A109C8">
          <w:rPr>
            <w:rFonts w:ascii="Calibri" w:hAnsi="Calibri"/>
            <w:sz w:val="22"/>
            <w:szCs w:val="22"/>
          </w:rPr>
          <w:delText xml:space="preserve"> was now</w:delText>
        </w:r>
        <w:r w:rsidR="007A2635" w:rsidDel="00A109C8">
          <w:rPr>
            <w:rFonts w:ascii="Calibri" w:hAnsi="Calibri"/>
            <w:sz w:val="22"/>
            <w:szCs w:val="22"/>
          </w:rPr>
          <w:delText>.  I had hated large swatches of my former, high-status life, full of so much meaningless activity” (Gill 205).  Michael Gates Gill admits here that his former life was just full of wasteful activity.</w:delText>
        </w:r>
      </w:del>
    </w:p>
    <w:p w:rsidR="00A109C8" w:rsidRPr="00A109C8" w:rsidRDefault="00A109C8" w:rsidP="00A109C8">
      <w:pPr>
        <w:spacing w:line="480" w:lineRule="auto"/>
        <w:ind w:firstLine="720"/>
        <w:rPr>
          <w:ins w:id="56" w:author="Martin Roberts" w:date="2009-05-28T21:34:00Z"/>
          <w:rFonts w:ascii="Calibri" w:hAnsi="Calibri"/>
          <w:sz w:val="22"/>
          <w:szCs w:val="22"/>
        </w:rPr>
      </w:pPr>
      <w:ins w:id="57" w:author="Martin Roberts" w:date="2009-05-28T21:34:00Z">
        <w:r w:rsidRPr="00A109C8">
          <w:rPr>
            <w:rFonts w:ascii="Calibri" w:hAnsi="Calibri"/>
            <w:sz w:val="22"/>
            <w:szCs w:val="22"/>
          </w:rPr>
          <w:t xml:space="preserve">Michael Gates Gill narrates his life story in the first person point of view.  Gill’s choice of first person effectively reinforces his main argument and brings his experiences to life.  This makes his ideas very persuasive.  First person experience is nearly irrefutable.  </w:t>
        </w:r>
      </w:ins>
      <w:ins w:id="58" w:author="Martin Roberts" w:date="2009-05-28T21:43:00Z">
        <w:r w:rsidR="001535AF">
          <w:rPr>
            <w:rFonts w:ascii="Calibri" w:hAnsi="Calibri"/>
            <w:sz w:val="22"/>
            <w:szCs w:val="22"/>
          </w:rPr>
          <w:t>Using</w:t>
        </w:r>
      </w:ins>
      <w:ins w:id="59" w:author="Martin Roberts" w:date="2009-05-28T21:34:00Z">
        <w:r w:rsidRPr="00A109C8">
          <w:rPr>
            <w:rFonts w:ascii="Calibri" w:hAnsi="Calibri"/>
            <w:sz w:val="22"/>
            <w:szCs w:val="22"/>
          </w:rPr>
          <w:t xml:space="preserve"> first person, Gill appeals strongly to pathos, which strengthens his argument because readers are more likely to side with Gill.  At the start of his career, Gills says employees “demanded” tasks and jobs whereas at Starbucks, his “partners politely asked for favors.”  Gill used to describe himself as a “lonely pompous ass.”  After obtaining the job at Starbucks, Gill felt “recovered, happy, and successful.”  Gill’s word selection contrasts the past with the future, forcefully demonstrating how having nothing truly means having everything in the world.</w:t>
        </w:r>
      </w:ins>
    </w:p>
    <w:p w:rsidR="00A109C8" w:rsidRPr="00A109C8" w:rsidRDefault="00A109C8" w:rsidP="00A109C8">
      <w:pPr>
        <w:spacing w:line="480" w:lineRule="auto"/>
        <w:rPr>
          <w:ins w:id="60" w:author="Martin Roberts" w:date="2009-05-28T21:34:00Z"/>
          <w:rFonts w:ascii="Calibri" w:hAnsi="Calibri"/>
          <w:sz w:val="22"/>
          <w:szCs w:val="22"/>
        </w:rPr>
      </w:pPr>
      <w:r w:rsidRPr="00A109C8">
        <w:rPr>
          <w:rFonts w:ascii="Calibri" w:hAnsi="Calibri"/>
          <w:sz w:val="22"/>
          <w:szCs w:val="22"/>
        </w:rPr>
        <w:tab/>
      </w:r>
      <w:ins w:id="61" w:author="Martin Roberts" w:date="2009-05-28T21:34:00Z">
        <w:r w:rsidRPr="00A109C8">
          <w:rPr>
            <w:rFonts w:ascii="Calibri" w:hAnsi="Calibri"/>
            <w:sz w:val="22"/>
            <w:szCs w:val="22"/>
          </w:rPr>
          <w:t>The specific organization that Gill pursues to format his life story allows for an enhanced understanding of how truly unpleasant his previous life has been when compared to his new lifestyle with Starbucks.  The organization moves from the “large swatches of [his] former, high-status life, full of so much meaningless activity” to a fresh beginning where Gill can finally say, “I am happier than I have ever been” (Gill 205).  They key to happiness is success, and the key to success is happiness.  Gill’s use of organization is perfect for chronologically developing the story and explaining the transformation on his views of life.</w:t>
        </w:r>
      </w:ins>
    </w:p>
    <w:p w:rsidR="00A109C8" w:rsidRDefault="00A109C8" w:rsidP="00A109C8">
      <w:pPr>
        <w:spacing w:line="480" w:lineRule="auto"/>
        <w:ind w:firstLine="720"/>
        <w:rPr>
          <w:rFonts w:ascii="Calibri" w:hAnsi="Calibri"/>
          <w:sz w:val="22"/>
          <w:szCs w:val="22"/>
        </w:rPr>
      </w:pPr>
      <w:ins w:id="62" w:author="Martin Roberts" w:date="2009-05-28T21:34:00Z">
        <w:r w:rsidRPr="00A109C8">
          <w:rPr>
            <w:rFonts w:ascii="Calibri" w:hAnsi="Calibri"/>
            <w:sz w:val="22"/>
            <w:szCs w:val="22"/>
          </w:rPr>
          <w:lastRenderedPageBreak/>
          <w:t>Although Gill’s argument remained strong throughout most of the book, a few of his words and thoughts contradicted themselves and created a weakness in his argument.  Gill was amazed at how far he had come, and he was happier than he had ever been.  Gill stated that he loved his job, and nothing in the world could pull him away from the Starbucks environment.  However, Gill later described how he desired to spend more time with his childr</w:t>
        </w:r>
        <w:r w:rsidR="001535AF">
          <w:rPr>
            <w:rFonts w:ascii="Calibri" w:hAnsi="Calibri"/>
            <w:sz w:val="22"/>
            <w:szCs w:val="22"/>
          </w:rPr>
          <w:t xml:space="preserve">en and that the Starbucks job </w:t>
        </w:r>
      </w:ins>
      <w:ins w:id="63" w:author="Martin Roberts" w:date="2009-05-28T21:45:00Z">
        <w:r w:rsidR="001535AF">
          <w:rPr>
            <w:rFonts w:ascii="Calibri" w:hAnsi="Calibri"/>
            <w:sz w:val="22"/>
            <w:szCs w:val="22"/>
          </w:rPr>
          <w:t>was</w:t>
        </w:r>
      </w:ins>
      <w:ins w:id="64" w:author="Martin Roberts" w:date="2009-05-28T21:34:00Z">
        <w:r w:rsidRPr="00A109C8">
          <w:rPr>
            <w:rFonts w:ascii="Calibri" w:hAnsi="Calibri"/>
            <w:sz w:val="22"/>
            <w:szCs w:val="22"/>
          </w:rPr>
          <w:t xml:space="preserve"> conflicting with those plans.  This argument conveys a weakness because it was not as powerful as most of the other points Gill discussed.</w:t>
        </w:r>
      </w:ins>
    </w:p>
    <w:p w:rsidR="001A7562" w:rsidRDefault="007A2635" w:rsidP="00402F0D">
      <w:pPr>
        <w:spacing w:line="480" w:lineRule="auto"/>
        <w:rPr>
          <w:rFonts w:ascii="Calibri" w:hAnsi="Calibri"/>
          <w:sz w:val="22"/>
          <w:szCs w:val="22"/>
        </w:rPr>
      </w:pPr>
      <w:r>
        <w:rPr>
          <w:rFonts w:ascii="Calibri" w:hAnsi="Calibri"/>
          <w:sz w:val="22"/>
          <w:szCs w:val="22"/>
        </w:rPr>
        <w:tab/>
        <w:t xml:space="preserve">Even though Michael Gill moved from his former high-status job as an executive at JWT, being the barista at Starbucks saved his life by teaching him the moral values of respect and humility, along with finding that inner happiness that could never emerge while </w:t>
      </w:r>
      <w:r>
        <w:rPr>
          <w:rFonts w:ascii="Calibri" w:hAnsi="Calibri"/>
          <w:i/>
          <w:sz w:val="22"/>
          <w:szCs w:val="22"/>
        </w:rPr>
        <w:t>business</w:t>
      </w:r>
      <w:r>
        <w:rPr>
          <w:rFonts w:ascii="Calibri" w:hAnsi="Calibri"/>
          <w:sz w:val="22"/>
          <w:szCs w:val="22"/>
        </w:rPr>
        <w:t xml:space="preserve"> was </w:t>
      </w:r>
      <w:r w:rsidR="009528A8">
        <w:rPr>
          <w:rFonts w:ascii="Calibri" w:hAnsi="Calibri"/>
          <w:sz w:val="22"/>
          <w:szCs w:val="22"/>
        </w:rPr>
        <w:t xml:space="preserve">his number one priority.  </w:t>
      </w:r>
      <w:r w:rsidR="002C13CA">
        <w:rPr>
          <w:rFonts w:ascii="Calibri" w:hAnsi="Calibri"/>
          <w:sz w:val="22"/>
          <w:szCs w:val="22"/>
        </w:rPr>
        <w:t>In an interview, Joel Childers asked Gill if he could elaborate more on measures of success, and Gill replied saying that “What I realized through losing all of that, is that it is not the external measures of success that bring happiness” (</w:t>
      </w:r>
      <w:r w:rsidR="002C13CA" w:rsidRPr="00D46342">
        <w:rPr>
          <w:rFonts w:asciiTheme="minorHAnsi" w:hAnsiTheme="minorHAnsi"/>
          <w:sz w:val="22"/>
          <w:szCs w:val="22"/>
        </w:rPr>
        <w:t>Childers</w:t>
      </w:r>
      <w:r w:rsidR="002C13CA">
        <w:rPr>
          <w:rFonts w:ascii="Calibri" w:hAnsi="Calibri"/>
          <w:sz w:val="22"/>
          <w:szCs w:val="22"/>
        </w:rPr>
        <w:t xml:space="preserve">).  </w:t>
      </w:r>
      <w:r w:rsidR="009528A8">
        <w:rPr>
          <w:rFonts w:ascii="Calibri" w:hAnsi="Calibri"/>
          <w:sz w:val="22"/>
          <w:szCs w:val="22"/>
        </w:rPr>
        <w:t>Michael Gates Gill is trying to inform readers that money cannot by happiness, while riches and material possessions do not lead to true success</w:t>
      </w:r>
      <w:commentRangeStart w:id="65"/>
      <w:r w:rsidR="009528A8">
        <w:rPr>
          <w:rFonts w:ascii="Calibri" w:hAnsi="Calibri"/>
          <w:sz w:val="22"/>
          <w:szCs w:val="22"/>
        </w:rPr>
        <w:t>.</w:t>
      </w:r>
      <w:commentRangeEnd w:id="65"/>
      <w:r w:rsidR="00DD1297">
        <w:rPr>
          <w:rStyle w:val="CommentReference"/>
        </w:rPr>
        <w:commentReference w:id="65"/>
      </w:r>
    </w:p>
    <w:p w:rsidR="00E161FE" w:rsidRDefault="00E161FE" w:rsidP="00402F0D">
      <w:pPr>
        <w:spacing w:line="480" w:lineRule="auto"/>
        <w:rPr>
          <w:rFonts w:ascii="Calibri" w:hAnsi="Calibri"/>
          <w:sz w:val="22"/>
          <w:szCs w:val="22"/>
        </w:rPr>
      </w:pPr>
      <w:r>
        <w:rPr>
          <w:rFonts w:ascii="Calibri" w:hAnsi="Calibri"/>
          <w:b/>
          <w:sz w:val="22"/>
          <w:szCs w:val="22"/>
          <w:u w:val="single"/>
        </w:rPr>
        <w:t>The Counterargument</w:t>
      </w:r>
    </w:p>
    <w:p w:rsidR="00E06E9E" w:rsidRDefault="00170249" w:rsidP="00402F0D">
      <w:pPr>
        <w:spacing w:line="480" w:lineRule="auto"/>
        <w:rPr>
          <w:rFonts w:ascii="Calibri" w:hAnsi="Calibri"/>
          <w:sz w:val="22"/>
          <w:szCs w:val="22"/>
        </w:rPr>
      </w:pPr>
      <w:r>
        <w:rPr>
          <w:rFonts w:ascii="Calibri" w:hAnsi="Calibri"/>
          <w:sz w:val="22"/>
          <w:szCs w:val="22"/>
        </w:rPr>
        <w:tab/>
      </w:r>
      <w:r w:rsidR="002F6F2C">
        <w:rPr>
          <w:rFonts w:ascii="Calibri" w:hAnsi="Calibri"/>
          <w:sz w:val="22"/>
          <w:szCs w:val="22"/>
        </w:rPr>
        <w:t xml:space="preserve">The life story of Michael Gates Gill is tragic, yet uplifting at the same time, but this type of fairytale does not necessarily apply to everyone in his same situation.  Does money buy happiness?  According to John Silveira, riches do buy happiness.  Silveira </w:t>
      </w:r>
      <w:ins w:id="66" w:author="Martin Roberts" w:date="2009-05-26T21:48:00Z">
        <w:r w:rsidR="00451E71">
          <w:rPr>
            <w:rFonts w:ascii="Calibri" w:hAnsi="Calibri"/>
            <w:sz w:val="22"/>
            <w:szCs w:val="22"/>
          </w:rPr>
          <w:t xml:space="preserve">utilizes </w:t>
        </w:r>
      </w:ins>
      <w:del w:id="67" w:author="Martin Roberts" w:date="2009-05-26T21:48:00Z">
        <w:r w:rsidR="002F6F2C" w:rsidDel="00451E71">
          <w:rPr>
            <w:rFonts w:ascii="Calibri" w:hAnsi="Calibri"/>
            <w:sz w:val="22"/>
            <w:szCs w:val="22"/>
          </w:rPr>
          <w:delText>uses</w:delText>
        </w:r>
      </w:del>
      <w:ins w:id="68" w:author="Martin Roberts" w:date="2009-05-26T21:48:00Z">
        <w:r w:rsidR="00451E71">
          <w:rPr>
            <w:rFonts w:ascii="Calibri" w:hAnsi="Calibri"/>
            <w:sz w:val="22"/>
            <w:szCs w:val="22"/>
          </w:rPr>
          <w:t xml:space="preserve"> various forms</w:t>
        </w:r>
      </w:ins>
      <w:del w:id="69" w:author="Martin Roberts" w:date="2009-05-26T21:48:00Z">
        <w:r w:rsidR="002F6F2C" w:rsidDel="00451E71">
          <w:rPr>
            <w:rFonts w:ascii="Calibri" w:hAnsi="Calibri"/>
            <w:sz w:val="22"/>
            <w:szCs w:val="22"/>
          </w:rPr>
          <w:delText xml:space="preserve"> </w:delText>
        </w:r>
        <w:commentRangeStart w:id="70"/>
        <w:r w:rsidR="002F6F2C" w:rsidDel="00451E71">
          <w:rPr>
            <w:rFonts w:ascii="Calibri" w:hAnsi="Calibri"/>
            <w:sz w:val="22"/>
            <w:szCs w:val="22"/>
          </w:rPr>
          <w:delText xml:space="preserve">all kinds </w:delText>
        </w:r>
      </w:del>
      <w:commentRangeEnd w:id="70"/>
      <w:r w:rsidR="00FA6474">
        <w:rPr>
          <w:rStyle w:val="CommentReference"/>
        </w:rPr>
        <w:commentReference w:id="70"/>
      </w:r>
      <w:ins w:id="71" w:author="Martin Roberts" w:date="2009-05-26T21:48:00Z">
        <w:r w:rsidR="00451E71">
          <w:rPr>
            <w:rFonts w:ascii="Calibri" w:hAnsi="Calibri"/>
            <w:sz w:val="22"/>
            <w:szCs w:val="22"/>
          </w:rPr>
          <w:t xml:space="preserve"> </w:t>
        </w:r>
      </w:ins>
      <w:r w:rsidR="002F6F2C">
        <w:rPr>
          <w:rFonts w:ascii="Calibri" w:hAnsi="Calibri"/>
          <w:sz w:val="22"/>
          <w:szCs w:val="22"/>
        </w:rPr>
        <w:t xml:space="preserve">of support to exhibit this idea.  First, the rich are more optimistic throughout their </w:t>
      </w:r>
      <w:r w:rsidR="009E68D6">
        <w:rPr>
          <w:rFonts w:ascii="Calibri" w:hAnsi="Calibri"/>
          <w:sz w:val="22"/>
          <w:szCs w:val="22"/>
        </w:rPr>
        <w:t>life, which leads</w:t>
      </w:r>
      <w:r w:rsidR="00F23EF4">
        <w:rPr>
          <w:rFonts w:ascii="Calibri" w:hAnsi="Calibri"/>
          <w:sz w:val="22"/>
          <w:szCs w:val="22"/>
        </w:rPr>
        <w:t xml:space="preserve"> to</w:t>
      </w:r>
      <w:r w:rsidR="002F6F2C">
        <w:rPr>
          <w:rFonts w:ascii="Calibri" w:hAnsi="Calibri"/>
          <w:sz w:val="22"/>
          <w:szCs w:val="22"/>
        </w:rPr>
        <w:t xml:space="preserve"> happier lifestyle</w:t>
      </w:r>
      <w:r w:rsidR="00F23EF4">
        <w:rPr>
          <w:rFonts w:ascii="Calibri" w:hAnsi="Calibri"/>
          <w:sz w:val="22"/>
          <w:szCs w:val="22"/>
        </w:rPr>
        <w:t>s</w:t>
      </w:r>
      <w:r w:rsidR="002F6F2C">
        <w:rPr>
          <w:rFonts w:ascii="Calibri" w:hAnsi="Calibri"/>
          <w:sz w:val="22"/>
          <w:szCs w:val="22"/>
        </w:rPr>
        <w:t xml:space="preserve">.  Certain medical studies show that </w:t>
      </w:r>
      <w:r w:rsidR="009E68D6">
        <w:rPr>
          <w:rFonts w:ascii="Calibri" w:hAnsi="Calibri"/>
          <w:sz w:val="22"/>
          <w:szCs w:val="22"/>
        </w:rPr>
        <w:t>the people with more income tend to live longer for they are able to afford more health care</w:t>
      </w:r>
      <w:r w:rsidR="00E06E9E">
        <w:rPr>
          <w:rFonts w:ascii="Calibri" w:hAnsi="Calibri"/>
          <w:sz w:val="22"/>
          <w:szCs w:val="22"/>
        </w:rPr>
        <w:t xml:space="preserve"> (Silveira).</w:t>
      </w:r>
      <w:r w:rsidR="005843A8">
        <w:rPr>
          <w:rFonts w:ascii="Calibri" w:hAnsi="Calibri"/>
          <w:sz w:val="22"/>
          <w:szCs w:val="22"/>
        </w:rPr>
        <w:t xml:space="preserve">  Silveira’s counterargument is strong because he pulls together physical evidence to back up his case.</w:t>
      </w:r>
    </w:p>
    <w:p w:rsidR="00000000" w:rsidRDefault="009E68D6">
      <w:pPr>
        <w:spacing w:line="480" w:lineRule="auto"/>
        <w:ind w:firstLine="720"/>
        <w:rPr>
          <w:rFonts w:asciiTheme="minorHAnsi" w:hAnsiTheme="minorHAnsi" w:cs="Arial"/>
          <w:sz w:val="22"/>
          <w:szCs w:val="22"/>
        </w:rPr>
        <w:pPrChange w:id="72" w:author="Martin Roberts" w:date="2009-05-26T23:55:00Z">
          <w:pPr>
            <w:spacing w:line="480" w:lineRule="auto"/>
          </w:pPr>
        </w:pPrChange>
      </w:pPr>
      <w:commentRangeStart w:id="73"/>
      <w:r>
        <w:rPr>
          <w:rFonts w:ascii="Calibri" w:hAnsi="Calibri"/>
          <w:sz w:val="22"/>
          <w:szCs w:val="22"/>
        </w:rPr>
        <w:lastRenderedPageBreak/>
        <w:t>Silveira</w:t>
      </w:r>
      <w:commentRangeEnd w:id="73"/>
      <w:r w:rsidR="00FA6474">
        <w:rPr>
          <w:rStyle w:val="CommentReference"/>
        </w:rPr>
        <w:commentReference w:id="73"/>
      </w:r>
      <w:r>
        <w:rPr>
          <w:rFonts w:ascii="Calibri" w:hAnsi="Calibri"/>
          <w:sz w:val="22"/>
          <w:szCs w:val="22"/>
        </w:rPr>
        <w:t xml:space="preserve"> accounts for a “</w:t>
      </w:r>
      <w:r w:rsidRPr="009E68D6">
        <w:rPr>
          <w:rFonts w:asciiTheme="minorHAnsi" w:hAnsiTheme="minorHAnsi" w:cs="Arial"/>
          <w:sz w:val="22"/>
          <w:szCs w:val="22"/>
        </w:rPr>
        <w:t xml:space="preserve">Whitehall Survey, </w:t>
      </w:r>
      <w:r w:rsidR="00B841A4">
        <w:rPr>
          <w:rFonts w:asciiTheme="minorHAnsi" w:hAnsiTheme="minorHAnsi" w:cs="Arial"/>
          <w:sz w:val="22"/>
          <w:szCs w:val="22"/>
        </w:rPr>
        <w:t xml:space="preserve">conducted at University College </w:t>
      </w:r>
      <w:r w:rsidR="00B841A4" w:rsidRPr="009E68D6">
        <w:rPr>
          <w:rFonts w:asciiTheme="minorHAnsi" w:hAnsiTheme="minorHAnsi" w:cs="Arial"/>
          <w:sz w:val="22"/>
          <w:szCs w:val="22"/>
        </w:rPr>
        <w:t>London,</w:t>
      </w:r>
      <w:r w:rsidR="009128A1">
        <w:rPr>
          <w:rFonts w:asciiTheme="minorHAnsi" w:hAnsiTheme="minorHAnsi" w:cs="Arial"/>
          <w:sz w:val="22"/>
          <w:szCs w:val="22"/>
        </w:rPr>
        <w:t xml:space="preserve">” </w:t>
      </w:r>
      <w:r w:rsidR="00B841A4">
        <w:rPr>
          <w:rFonts w:asciiTheme="minorHAnsi" w:hAnsiTheme="minorHAnsi" w:cs="Arial"/>
          <w:sz w:val="22"/>
          <w:szCs w:val="22"/>
        </w:rPr>
        <w:t>where</w:t>
      </w:r>
      <w:ins w:id="74" w:author="Martin Roberts" w:date="2009-05-26T23:38:00Z">
        <w:r w:rsidR="006262DA">
          <w:rPr>
            <w:rFonts w:asciiTheme="minorHAnsi" w:hAnsiTheme="minorHAnsi" w:cs="Arial"/>
            <w:sz w:val="22"/>
            <w:szCs w:val="22"/>
          </w:rPr>
          <w:t xml:space="preserve"> he gathered the following information:</w:t>
        </w:r>
      </w:ins>
      <w:ins w:id="75" w:author="Martin Roberts" w:date="2009-05-26T23:37:00Z">
        <w:r w:rsidR="00B841A4">
          <w:rPr>
            <w:rFonts w:asciiTheme="minorHAnsi" w:hAnsiTheme="minorHAnsi" w:cs="Arial"/>
            <w:sz w:val="22"/>
            <w:szCs w:val="22"/>
          </w:rPr>
          <w:t xml:space="preserve"> </w:t>
        </w:r>
      </w:ins>
    </w:p>
    <w:p w:rsidR="00000000" w:rsidRDefault="009E68D6">
      <w:pPr>
        <w:spacing w:line="480" w:lineRule="auto"/>
        <w:ind w:left="1440"/>
        <w:rPr>
          <w:rFonts w:asciiTheme="minorHAnsi" w:hAnsiTheme="minorHAnsi" w:cs="Arial"/>
          <w:sz w:val="22"/>
          <w:szCs w:val="22"/>
        </w:rPr>
        <w:pPrChange w:id="76" w:author="Martin Roberts" w:date="2009-05-26T23:38:00Z">
          <w:pPr>
            <w:spacing w:line="480" w:lineRule="auto"/>
            <w:ind w:left="720"/>
          </w:pPr>
        </w:pPrChange>
      </w:pPr>
      <w:r w:rsidRPr="009E68D6">
        <w:rPr>
          <w:rFonts w:asciiTheme="minorHAnsi" w:hAnsiTheme="minorHAnsi" w:cs="Arial"/>
          <w:sz w:val="22"/>
          <w:szCs w:val="22"/>
        </w:rPr>
        <w:t xml:space="preserve">17,000 civil servants have been followed.  All are well educated and have </w:t>
      </w:r>
      <w:r>
        <w:rPr>
          <w:rFonts w:asciiTheme="minorHAnsi" w:hAnsiTheme="minorHAnsi" w:cs="Arial"/>
          <w:sz w:val="22"/>
          <w:szCs w:val="22"/>
        </w:rPr>
        <w:t xml:space="preserve">the same access to health care.  </w:t>
      </w:r>
      <w:r w:rsidRPr="009E68D6">
        <w:rPr>
          <w:rFonts w:asciiTheme="minorHAnsi" w:hAnsiTheme="minorHAnsi" w:cs="Arial"/>
          <w:sz w:val="22"/>
          <w:szCs w:val="22"/>
        </w:rPr>
        <w:t>Yet the clerks at the bottom of the income scale have triple the mortality rate as those at the top.</w:t>
      </w:r>
      <w:r>
        <w:rPr>
          <w:rFonts w:asciiTheme="minorHAnsi" w:hAnsiTheme="minorHAnsi" w:cs="Arial"/>
          <w:sz w:val="22"/>
          <w:szCs w:val="22"/>
        </w:rPr>
        <w:t xml:space="preserve"> </w:t>
      </w:r>
      <w:r w:rsidRPr="009E68D6">
        <w:rPr>
          <w:rFonts w:asciiTheme="minorHAnsi" w:hAnsiTheme="minorHAnsi" w:cs="Arial"/>
          <w:sz w:val="22"/>
          <w:szCs w:val="22"/>
        </w:rPr>
        <w:t xml:space="preserve"> A U.S. study involving 300,000 men, called the Multiple Risk Intervention Factor, discovered every income class was healthier than the classes below them</w:t>
      </w:r>
      <w:r>
        <w:rPr>
          <w:rFonts w:asciiTheme="minorHAnsi" w:hAnsiTheme="minorHAnsi" w:cs="Arial"/>
          <w:sz w:val="22"/>
          <w:szCs w:val="22"/>
        </w:rPr>
        <w:t xml:space="preserve"> and sicker than the ones above</w:t>
      </w:r>
      <w:r w:rsidR="00E06E9E">
        <w:rPr>
          <w:rFonts w:asciiTheme="minorHAnsi" w:hAnsiTheme="minorHAnsi" w:cs="Arial"/>
          <w:sz w:val="22"/>
          <w:szCs w:val="22"/>
        </w:rPr>
        <w:t xml:space="preserve">.  </w:t>
      </w:r>
      <w:r>
        <w:rPr>
          <w:rFonts w:asciiTheme="minorHAnsi" w:hAnsiTheme="minorHAnsi" w:cs="Arial"/>
          <w:sz w:val="22"/>
          <w:szCs w:val="22"/>
        </w:rPr>
        <w:t>(</w:t>
      </w:r>
      <w:r w:rsidRPr="00D46342">
        <w:rPr>
          <w:rFonts w:asciiTheme="minorHAnsi" w:hAnsiTheme="minorHAnsi"/>
          <w:sz w:val="22"/>
          <w:szCs w:val="22"/>
        </w:rPr>
        <w:t>Silveira</w:t>
      </w:r>
      <w:r>
        <w:rPr>
          <w:rFonts w:asciiTheme="minorHAnsi" w:hAnsiTheme="minorHAnsi" w:cs="Arial"/>
          <w:sz w:val="22"/>
          <w:szCs w:val="22"/>
        </w:rPr>
        <w:t>)</w:t>
      </w:r>
    </w:p>
    <w:p w:rsidR="009E68D6" w:rsidRDefault="009E68D6" w:rsidP="00402F0D">
      <w:pPr>
        <w:spacing w:line="480" w:lineRule="auto"/>
        <w:rPr>
          <w:rFonts w:asciiTheme="minorHAnsi" w:hAnsiTheme="minorHAnsi"/>
          <w:sz w:val="22"/>
          <w:szCs w:val="22"/>
        </w:rPr>
      </w:pPr>
      <w:r>
        <w:rPr>
          <w:rFonts w:asciiTheme="minorHAnsi" w:hAnsiTheme="minorHAnsi"/>
          <w:sz w:val="22"/>
          <w:szCs w:val="22"/>
        </w:rPr>
        <w:t xml:space="preserve">Silveira uses these surveys and medical evidence as well as others to illustrate that the wealthier classes of people are generally healthier; however, the healthier lifestyle a person lives does not explicitly imply that </w:t>
      </w:r>
      <w:r w:rsidR="00E06E9E">
        <w:rPr>
          <w:rFonts w:asciiTheme="minorHAnsi" w:hAnsiTheme="minorHAnsi"/>
          <w:sz w:val="22"/>
          <w:szCs w:val="22"/>
        </w:rPr>
        <w:t>these people are either happy, successful, or both.</w:t>
      </w:r>
    </w:p>
    <w:p w:rsidR="00144F78" w:rsidRDefault="00E06E9E" w:rsidP="00402F0D">
      <w:pPr>
        <w:spacing w:line="480" w:lineRule="auto"/>
        <w:rPr>
          <w:rFonts w:asciiTheme="minorHAnsi" w:hAnsiTheme="minorHAnsi"/>
          <w:sz w:val="22"/>
          <w:szCs w:val="22"/>
        </w:rPr>
      </w:pPr>
      <w:r>
        <w:rPr>
          <w:rFonts w:asciiTheme="minorHAnsi" w:hAnsiTheme="minorHAnsi"/>
          <w:sz w:val="22"/>
          <w:szCs w:val="22"/>
        </w:rPr>
        <w:tab/>
      </w:r>
      <w:r w:rsidR="002C13CA">
        <w:rPr>
          <w:rFonts w:asciiTheme="minorHAnsi" w:hAnsiTheme="minorHAnsi"/>
          <w:sz w:val="22"/>
          <w:szCs w:val="22"/>
        </w:rPr>
        <w:t xml:space="preserve">Mark Cancellieri often informs people that if they </w:t>
      </w:r>
      <w:del w:id="77" w:author=" " w:date="2009-05-21T20:04:00Z">
        <w:r w:rsidR="002C13CA" w:rsidDel="00FA6474">
          <w:rPr>
            <w:rFonts w:asciiTheme="minorHAnsi" w:hAnsiTheme="minorHAnsi"/>
            <w:sz w:val="22"/>
            <w:szCs w:val="22"/>
          </w:rPr>
          <w:delText xml:space="preserve">desire </w:delText>
        </w:r>
      </w:del>
      <w:ins w:id="78" w:author=" " w:date="2009-05-21T20:04:00Z">
        <w:r w:rsidR="00FA6474">
          <w:rPr>
            <w:rFonts w:asciiTheme="minorHAnsi" w:hAnsiTheme="minorHAnsi"/>
            <w:sz w:val="22"/>
            <w:szCs w:val="22"/>
          </w:rPr>
          <w:t xml:space="preserve">want </w:t>
        </w:r>
      </w:ins>
      <w:r w:rsidR="002C13CA">
        <w:rPr>
          <w:rFonts w:asciiTheme="minorHAnsi" w:hAnsiTheme="minorHAnsi"/>
          <w:sz w:val="22"/>
          <w:szCs w:val="22"/>
        </w:rPr>
        <w:t>to be rich, they must live “below their means and save diligently”</w:t>
      </w:r>
      <w:r w:rsidR="00144F78">
        <w:rPr>
          <w:rFonts w:asciiTheme="minorHAnsi" w:hAnsiTheme="minorHAnsi"/>
          <w:sz w:val="22"/>
          <w:szCs w:val="22"/>
        </w:rPr>
        <w:t xml:space="preserve"> (Cancellieri).  </w:t>
      </w:r>
      <w:r w:rsidR="002C13CA">
        <w:rPr>
          <w:rFonts w:asciiTheme="minorHAnsi" w:hAnsiTheme="minorHAnsi"/>
          <w:sz w:val="22"/>
          <w:szCs w:val="22"/>
        </w:rPr>
        <w:t>Upon stating this, he often gets responses such as</w:t>
      </w:r>
      <w:r w:rsidR="00E64A10">
        <w:rPr>
          <w:rFonts w:asciiTheme="minorHAnsi" w:hAnsiTheme="minorHAnsi"/>
          <w:sz w:val="22"/>
          <w:szCs w:val="22"/>
        </w:rPr>
        <w:t>,</w:t>
      </w:r>
      <w:r w:rsidR="002C13CA">
        <w:rPr>
          <w:rFonts w:asciiTheme="minorHAnsi" w:hAnsiTheme="minorHAnsi"/>
          <w:sz w:val="22"/>
          <w:szCs w:val="22"/>
        </w:rPr>
        <w:t xml:space="preserve"> </w:t>
      </w:r>
      <w:r w:rsidR="002C13CA" w:rsidRPr="002C13CA">
        <w:rPr>
          <w:rFonts w:asciiTheme="minorHAnsi" w:hAnsiTheme="minorHAnsi"/>
          <w:sz w:val="22"/>
          <w:szCs w:val="22"/>
        </w:rPr>
        <w:t xml:space="preserve">“money doesn’t buy happiness. </w:t>
      </w:r>
      <w:r w:rsidR="00E64A10">
        <w:rPr>
          <w:rFonts w:asciiTheme="minorHAnsi" w:hAnsiTheme="minorHAnsi"/>
          <w:sz w:val="22"/>
          <w:szCs w:val="22"/>
        </w:rPr>
        <w:t xml:space="preserve"> </w:t>
      </w:r>
      <w:r w:rsidR="002C13CA" w:rsidRPr="002C13CA">
        <w:rPr>
          <w:rFonts w:asciiTheme="minorHAnsi" w:hAnsiTheme="minorHAnsi"/>
          <w:sz w:val="22"/>
          <w:szCs w:val="22"/>
        </w:rPr>
        <w:t>I wou</w:t>
      </w:r>
      <w:r w:rsidR="00E64A10">
        <w:rPr>
          <w:rFonts w:asciiTheme="minorHAnsi" w:hAnsiTheme="minorHAnsi"/>
          <w:sz w:val="22"/>
          <w:szCs w:val="22"/>
        </w:rPr>
        <w:t>ld rather be happy than wealthy</w:t>
      </w:r>
      <w:r w:rsidR="002C13CA" w:rsidRPr="002C13CA">
        <w:rPr>
          <w:rFonts w:asciiTheme="minorHAnsi" w:hAnsiTheme="minorHAnsi"/>
          <w:sz w:val="22"/>
          <w:szCs w:val="22"/>
        </w:rPr>
        <w:t>”</w:t>
      </w:r>
      <w:r w:rsidR="00144F78">
        <w:rPr>
          <w:rFonts w:asciiTheme="minorHAnsi" w:hAnsiTheme="minorHAnsi"/>
          <w:sz w:val="22"/>
          <w:szCs w:val="22"/>
        </w:rPr>
        <w:t xml:space="preserve"> (Cancellieri).</w:t>
      </w:r>
      <w:r w:rsidR="00E64A10">
        <w:rPr>
          <w:rFonts w:asciiTheme="minorHAnsi" w:hAnsiTheme="minorHAnsi"/>
          <w:sz w:val="22"/>
          <w:szCs w:val="22"/>
        </w:rPr>
        <w:t xml:space="preserve">  Cancellieri explains this by saying that people use this as an excuse to spend their money rather than save it because spending will make them happier</w:t>
      </w:r>
      <w:r w:rsidR="00E70481">
        <w:rPr>
          <w:rFonts w:asciiTheme="minorHAnsi" w:hAnsiTheme="minorHAnsi"/>
          <w:sz w:val="22"/>
          <w:szCs w:val="22"/>
        </w:rPr>
        <w:t xml:space="preserve">.  </w:t>
      </w:r>
      <w:r w:rsidR="00E64A10">
        <w:rPr>
          <w:rFonts w:asciiTheme="minorHAnsi" w:hAnsiTheme="minorHAnsi"/>
          <w:sz w:val="22"/>
          <w:szCs w:val="22"/>
        </w:rPr>
        <w:t xml:space="preserve">Mark Cancellieri makes an excellent statement when he </w:t>
      </w:r>
      <w:r w:rsidR="00E5554D">
        <w:rPr>
          <w:rFonts w:asciiTheme="minorHAnsi" w:hAnsiTheme="minorHAnsi"/>
          <w:sz w:val="22"/>
          <w:szCs w:val="22"/>
        </w:rPr>
        <w:t>says,</w:t>
      </w:r>
      <w:r w:rsidR="00E64A10">
        <w:rPr>
          <w:rFonts w:asciiTheme="minorHAnsi" w:hAnsiTheme="minorHAnsi"/>
          <w:sz w:val="22"/>
          <w:szCs w:val="22"/>
        </w:rPr>
        <w:t xml:space="preserve"> “money is ne</w:t>
      </w:r>
      <w:r w:rsidR="00E70481">
        <w:rPr>
          <w:rFonts w:asciiTheme="minorHAnsi" w:hAnsiTheme="minorHAnsi"/>
          <w:sz w:val="22"/>
          <w:szCs w:val="22"/>
        </w:rPr>
        <w:t>utral.</w:t>
      </w:r>
      <w:r w:rsidR="00144F78">
        <w:rPr>
          <w:rFonts w:asciiTheme="minorHAnsi" w:hAnsiTheme="minorHAnsi"/>
          <w:sz w:val="22"/>
          <w:szCs w:val="22"/>
        </w:rPr>
        <w:t xml:space="preserve">  Money buys you happiness in direct proportion to how much you value what you get in return</w:t>
      </w:r>
      <w:r w:rsidR="00E70481">
        <w:rPr>
          <w:rFonts w:asciiTheme="minorHAnsi" w:hAnsiTheme="minorHAnsi"/>
          <w:sz w:val="22"/>
          <w:szCs w:val="22"/>
        </w:rPr>
        <w:t>”</w:t>
      </w:r>
      <w:r w:rsidR="00144F78">
        <w:rPr>
          <w:rFonts w:asciiTheme="minorHAnsi" w:hAnsiTheme="minorHAnsi"/>
          <w:sz w:val="22"/>
          <w:szCs w:val="22"/>
        </w:rPr>
        <w:t xml:space="preserve"> (Cancellieri).</w:t>
      </w:r>
      <w:r w:rsidR="00E70481">
        <w:rPr>
          <w:rFonts w:asciiTheme="minorHAnsi" w:hAnsiTheme="minorHAnsi"/>
          <w:sz w:val="22"/>
          <w:szCs w:val="22"/>
        </w:rPr>
        <w:t xml:space="preserve">  He </w:t>
      </w:r>
      <w:r w:rsidR="00144F78">
        <w:rPr>
          <w:rFonts w:asciiTheme="minorHAnsi" w:hAnsiTheme="minorHAnsi"/>
          <w:sz w:val="22"/>
          <w:szCs w:val="22"/>
        </w:rPr>
        <w:t>makes clear</w:t>
      </w:r>
      <w:r w:rsidR="00E70481">
        <w:rPr>
          <w:rFonts w:asciiTheme="minorHAnsi" w:hAnsiTheme="minorHAnsi"/>
          <w:sz w:val="22"/>
          <w:szCs w:val="22"/>
        </w:rPr>
        <w:t xml:space="preserve"> that money can be neither good nor evil, but it is a for</w:t>
      </w:r>
      <w:r w:rsidR="00144F78">
        <w:rPr>
          <w:rFonts w:asciiTheme="minorHAnsi" w:hAnsiTheme="minorHAnsi"/>
          <w:sz w:val="22"/>
          <w:szCs w:val="22"/>
        </w:rPr>
        <w:t>ce for good or a force for evil</w:t>
      </w:r>
      <w:r w:rsidR="00E70481">
        <w:rPr>
          <w:rFonts w:asciiTheme="minorHAnsi" w:hAnsiTheme="minorHAnsi"/>
          <w:sz w:val="22"/>
          <w:szCs w:val="22"/>
        </w:rPr>
        <w:t>.</w:t>
      </w:r>
    </w:p>
    <w:p w:rsidR="00402F0D" w:rsidDel="00A109C8" w:rsidRDefault="00636B27" w:rsidP="00402F0D">
      <w:pPr>
        <w:spacing w:line="480" w:lineRule="auto"/>
        <w:rPr>
          <w:del w:id="79" w:author="Martin Roberts" w:date="2009-05-28T21:35:00Z"/>
          <w:rFonts w:asciiTheme="minorHAnsi" w:hAnsiTheme="minorHAnsi"/>
          <w:sz w:val="22"/>
          <w:szCs w:val="22"/>
        </w:rPr>
      </w:pPr>
      <w:r>
        <w:rPr>
          <w:rFonts w:asciiTheme="minorHAnsi" w:hAnsiTheme="minorHAnsi"/>
          <w:sz w:val="22"/>
          <w:szCs w:val="22"/>
        </w:rPr>
        <w:tab/>
      </w:r>
      <w:del w:id="80" w:author="Martin Roberts" w:date="2009-05-28T21:35:00Z">
        <w:r w:rsidDel="00A109C8">
          <w:rPr>
            <w:rFonts w:asciiTheme="minorHAnsi" w:hAnsiTheme="minorHAnsi"/>
            <w:sz w:val="22"/>
            <w:szCs w:val="22"/>
          </w:rPr>
          <w:delText>Cancellieri attempts to inform readers that money can buy hap</w:delText>
        </w:r>
        <w:r w:rsidR="00144F78" w:rsidDel="00A109C8">
          <w:rPr>
            <w:rFonts w:asciiTheme="minorHAnsi" w:hAnsiTheme="minorHAnsi"/>
            <w:sz w:val="22"/>
            <w:szCs w:val="22"/>
          </w:rPr>
          <w:delText>piness, but there is no concrete answer as to whether it</w:delText>
        </w:r>
        <w:r w:rsidDel="00A109C8">
          <w:rPr>
            <w:rFonts w:asciiTheme="minorHAnsi" w:hAnsiTheme="minorHAnsi"/>
            <w:sz w:val="22"/>
            <w:szCs w:val="22"/>
          </w:rPr>
          <w:delText xml:space="preserve"> does or does not buy happiness.  His argument proves a very valid point, but still does not override the fact that wealth cannot purchase success and happiness.  His article focuses </w:delText>
        </w:r>
        <w:r w:rsidR="00F1202C" w:rsidDel="00A109C8">
          <w:rPr>
            <w:rFonts w:asciiTheme="minorHAnsi" w:hAnsiTheme="minorHAnsi"/>
            <w:sz w:val="22"/>
            <w:szCs w:val="22"/>
          </w:rPr>
          <w:delText>mainly with the ‘good’ and ‘evil’ sides of money, and does not contradict Gill’s life story</w:delText>
        </w:r>
        <w:commentRangeStart w:id="81"/>
        <w:r w:rsidR="00F1202C" w:rsidDel="00A109C8">
          <w:rPr>
            <w:rFonts w:asciiTheme="minorHAnsi" w:hAnsiTheme="minorHAnsi"/>
            <w:sz w:val="22"/>
            <w:szCs w:val="22"/>
          </w:rPr>
          <w:delText xml:space="preserve">.  </w:delText>
        </w:r>
        <w:commentRangeEnd w:id="81"/>
        <w:r w:rsidR="00FA6474" w:rsidDel="00A109C8">
          <w:rPr>
            <w:rStyle w:val="CommentReference"/>
          </w:rPr>
          <w:commentReference w:id="81"/>
        </w:r>
      </w:del>
    </w:p>
    <w:p w:rsidR="00A109C8" w:rsidRPr="00E70481" w:rsidRDefault="00A109C8" w:rsidP="00402F0D">
      <w:pPr>
        <w:spacing w:line="480" w:lineRule="auto"/>
        <w:rPr>
          <w:rFonts w:asciiTheme="minorHAnsi" w:hAnsiTheme="minorHAnsi"/>
          <w:sz w:val="22"/>
          <w:szCs w:val="22"/>
        </w:rPr>
      </w:pPr>
      <w:r>
        <w:rPr>
          <w:rFonts w:asciiTheme="minorHAnsi" w:hAnsiTheme="minorHAnsi"/>
          <w:sz w:val="22"/>
          <w:szCs w:val="22"/>
        </w:rPr>
        <w:lastRenderedPageBreak/>
        <w:tab/>
      </w:r>
      <w:ins w:id="82" w:author="Martin Roberts" w:date="2009-05-28T21:36:00Z">
        <w:r w:rsidRPr="00CC6474">
          <w:rPr>
            <w:rFonts w:asciiTheme="minorHAnsi" w:hAnsiTheme="minorHAnsi"/>
            <w:sz w:val="22"/>
            <w:szCs w:val="22"/>
          </w:rPr>
          <w:t>I completely agree with Cancellieri in stating that money is neutral.  The money itself cannot possibly bring happiness, but how you choose to spend it and the how much you value what you buy is what brings people happiness.  Silveira’s argument is convincing because of the amount of facts he found, but overall, I believe the question of whether or not money brings happiness is not a question that has a “black and white” answer.</w:t>
        </w:r>
      </w:ins>
    </w:p>
    <w:p w:rsidR="003E5C33" w:rsidRDefault="00E161FE" w:rsidP="00402F0D">
      <w:pPr>
        <w:spacing w:line="480" w:lineRule="auto"/>
        <w:rPr>
          <w:rFonts w:ascii="Calibri" w:hAnsi="Calibri"/>
          <w:b/>
          <w:sz w:val="22"/>
          <w:szCs w:val="22"/>
          <w:u w:val="single"/>
        </w:rPr>
      </w:pPr>
      <w:r>
        <w:rPr>
          <w:rFonts w:ascii="Calibri" w:hAnsi="Calibri"/>
          <w:b/>
          <w:sz w:val="22"/>
          <w:szCs w:val="22"/>
          <w:u w:val="single"/>
        </w:rPr>
        <w:t>Conclusion</w:t>
      </w:r>
    </w:p>
    <w:p w:rsidR="00296948" w:rsidRPr="00144F78" w:rsidRDefault="00296948" w:rsidP="00296948">
      <w:pPr>
        <w:spacing w:line="480" w:lineRule="auto"/>
        <w:ind w:firstLine="720"/>
        <w:rPr>
          <w:rFonts w:ascii="Calibri" w:hAnsi="Calibri"/>
          <w:b/>
          <w:sz w:val="22"/>
          <w:szCs w:val="22"/>
          <w:u w:val="single"/>
        </w:rPr>
      </w:pPr>
      <w:r>
        <w:rPr>
          <w:rFonts w:ascii="Calibri" w:hAnsi="Calibri"/>
          <w:sz w:val="22"/>
          <w:szCs w:val="22"/>
        </w:rPr>
        <w:t xml:space="preserve">Michael Gates Gill makes an effective argument because he uses his life story to express how no riches in the world lead a person to a successful and content lifestyle.  All that you need to live </w:t>
      </w:r>
      <w:r w:rsidR="00F23EF4">
        <w:rPr>
          <w:rFonts w:ascii="Calibri" w:hAnsi="Calibri"/>
          <w:sz w:val="22"/>
          <w:szCs w:val="22"/>
        </w:rPr>
        <w:t>a</w:t>
      </w:r>
      <w:r>
        <w:rPr>
          <w:rFonts w:ascii="Calibri" w:hAnsi="Calibri"/>
          <w:sz w:val="22"/>
          <w:szCs w:val="22"/>
        </w:rPr>
        <w:t xml:space="preserve"> successful and self-fulfilled way of life, one similar to Gills, is the discipline of self and general respect, hard work, and an occupation that you truly enjoy.  I agree with Gill for having wealth is comparable to having nothing at all; I would much rather live as a poor man with everything then a rich man with nothing.</w:t>
      </w:r>
    </w:p>
    <w:p w:rsidR="00402F0D" w:rsidRDefault="00402F0D" w:rsidP="00402F0D">
      <w:pPr>
        <w:spacing w:line="480" w:lineRule="auto"/>
        <w:rPr>
          <w:rFonts w:ascii="Calibri" w:hAnsi="Calibri"/>
          <w:sz w:val="22"/>
          <w:szCs w:val="22"/>
        </w:rPr>
      </w:pPr>
    </w:p>
    <w:p w:rsidR="00402F0D" w:rsidRDefault="00402F0D" w:rsidP="00402F0D">
      <w:pPr>
        <w:spacing w:line="480" w:lineRule="auto"/>
        <w:rPr>
          <w:rFonts w:ascii="Calibri" w:hAnsi="Calibri"/>
          <w:sz w:val="22"/>
          <w:szCs w:val="22"/>
        </w:rPr>
      </w:pPr>
    </w:p>
    <w:p w:rsidR="00402F0D" w:rsidRDefault="00402F0D" w:rsidP="00402F0D">
      <w:pPr>
        <w:spacing w:line="480" w:lineRule="auto"/>
        <w:rPr>
          <w:rFonts w:ascii="Calibri" w:hAnsi="Calibri"/>
          <w:sz w:val="22"/>
          <w:szCs w:val="22"/>
        </w:rPr>
      </w:pPr>
    </w:p>
    <w:p w:rsidR="00402F0D" w:rsidRDefault="00402F0D" w:rsidP="00402F0D">
      <w:pPr>
        <w:spacing w:line="480" w:lineRule="auto"/>
        <w:rPr>
          <w:rFonts w:ascii="Calibri" w:hAnsi="Calibri"/>
          <w:sz w:val="22"/>
          <w:szCs w:val="22"/>
        </w:rPr>
      </w:pPr>
    </w:p>
    <w:p w:rsidR="00402F0D" w:rsidRDefault="00402F0D" w:rsidP="00402F0D">
      <w:pPr>
        <w:spacing w:line="480" w:lineRule="auto"/>
        <w:rPr>
          <w:rFonts w:ascii="Calibri" w:hAnsi="Calibri"/>
          <w:sz w:val="22"/>
          <w:szCs w:val="22"/>
        </w:rPr>
      </w:pPr>
    </w:p>
    <w:p w:rsidR="00402F0D" w:rsidRDefault="00402F0D" w:rsidP="00402F0D">
      <w:pPr>
        <w:spacing w:line="480" w:lineRule="auto"/>
        <w:rPr>
          <w:rFonts w:ascii="Calibri" w:hAnsi="Calibri"/>
          <w:sz w:val="22"/>
          <w:szCs w:val="22"/>
        </w:rPr>
      </w:pPr>
    </w:p>
    <w:p w:rsidR="00402F0D" w:rsidRDefault="00402F0D" w:rsidP="00402F0D">
      <w:pPr>
        <w:spacing w:line="480" w:lineRule="auto"/>
        <w:rPr>
          <w:rFonts w:ascii="Calibri" w:hAnsi="Calibri"/>
          <w:sz w:val="22"/>
          <w:szCs w:val="22"/>
        </w:rPr>
      </w:pPr>
    </w:p>
    <w:p w:rsidR="00402F0D" w:rsidRDefault="00402F0D" w:rsidP="00402F0D">
      <w:pPr>
        <w:spacing w:line="480" w:lineRule="auto"/>
        <w:rPr>
          <w:rFonts w:ascii="Calibri" w:hAnsi="Calibri"/>
          <w:sz w:val="22"/>
          <w:szCs w:val="22"/>
        </w:rPr>
      </w:pPr>
    </w:p>
    <w:p w:rsidR="00402F0D" w:rsidRDefault="00402F0D" w:rsidP="00402F0D">
      <w:pPr>
        <w:spacing w:line="480" w:lineRule="auto"/>
        <w:rPr>
          <w:rFonts w:ascii="Calibri" w:hAnsi="Calibri"/>
          <w:sz w:val="22"/>
          <w:szCs w:val="22"/>
        </w:rPr>
      </w:pPr>
    </w:p>
    <w:p w:rsidR="00402F0D" w:rsidRDefault="00402F0D" w:rsidP="00402F0D">
      <w:pPr>
        <w:spacing w:line="480" w:lineRule="auto"/>
        <w:rPr>
          <w:rFonts w:ascii="Calibri" w:hAnsi="Calibri"/>
          <w:sz w:val="22"/>
          <w:szCs w:val="22"/>
        </w:rPr>
      </w:pPr>
    </w:p>
    <w:p w:rsidR="00402F0D" w:rsidRDefault="00402F0D" w:rsidP="00402F0D">
      <w:pPr>
        <w:spacing w:line="480" w:lineRule="auto"/>
        <w:rPr>
          <w:rFonts w:ascii="Calibri" w:hAnsi="Calibri"/>
          <w:sz w:val="22"/>
          <w:szCs w:val="22"/>
        </w:rPr>
      </w:pPr>
    </w:p>
    <w:p w:rsidR="00CB4F1F" w:rsidRDefault="00CB4F1F" w:rsidP="00CB4F1F">
      <w:pPr>
        <w:spacing w:line="480" w:lineRule="auto"/>
        <w:rPr>
          <w:rFonts w:ascii="Calibri" w:hAnsi="Calibri"/>
          <w:sz w:val="22"/>
          <w:szCs w:val="22"/>
        </w:rPr>
      </w:pPr>
    </w:p>
    <w:p w:rsidR="00402F0D" w:rsidRDefault="00402F0D" w:rsidP="00CB4F1F">
      <w:pPr>
        <w:spacing w:line="480" w:lineRule="auto"/>
        <w:jc w:val="center"/>
        <w:rPr>
          <w:rFonts w:ascii="Calibri" w:hAnsi="Calibri"/>
          <w:sz w:val="22"/>
          <w:szCs w:val="22"/>
        </w:rPr>
      </w:pPr>
      <w:r>
        <w:rPr>
          <w:rFonts w:ascii="Calibri" w:hAnsi="Calibri"/>
          <w:sz w:val="22"/>
          <w:szCs w:val="22"/>
        </w:rPr>
        <w:lastRenderedPageBreak/>
        <w:t>Works Cited</w:t>
      </w:r>
    </w:p>
    <w:p w:rsidR="00402F0D" w:rsidRDefault="00402F0D" w:rsidP="00402F0D">
      <w:pPr>
        <w:spacing w:line="480" w:lineRule="auto"/>
        <w:jc w:val="center"/>
        <w:rPr>
          <w:rFonts w:ascii="Calibri" w:hAnsi="Calibri"/>
          <w:sz w:val="22"/>
          <w:szCs w:val="22"/>
        </w:rPr>
      </w:pPr>
    </w:p>
    <w:p w:rsidR="00402F0D" w:rsidRDefault="00402F0D" w:rsidP="00402F0D">
      <w:pPr>
        <w:spacing w:line="480" w:lineRule="auto"/>
        <w:ind w:left="720" w:hanging="720"/>
        <w:rPr>
          <w:rFonts w:asciiTheme="minorHAnsi" w:hAnsiTheme="minorHAnsi"/>
          <w:sz w:val="22"/>
          <w:szCs w:val="22"/>
        </w:rPr>
      </w:pPr>
      <w:r w:rsidRPr="00D46342">
        <w:rPr>
          <w:rFonts w:asciiTheme="minorHAnsi" w:hAnsiTheme="minorHAnsi"/>
          <w:sz w:val="22"/>
          <w:szCs w:val="22"/>
        </w:rPr>
        <w:t>Cancellieri</w:t>
      </w:r>
      <w:r>
        <w:rPr>
          <w:rFonts w:asciiTheme="minorHAnsi" w:hAnsiTheme="minorHAnsi"/>
          <w:sz w:val="22"/>
          <w:szCs w:val="22"/>
        </w:rPr>
        <w:t>, Mark</w:t>
      </w:r>
      <w:r w:rsidRPr="00D46342">
        <w:rPr>
          <w:rFonts w:asciiTheme="minorHAnsi" w:hAnsiTheme="minorHAnsi"/>
          <w:sz w:val="22"/>
          <w:szCs w:val="22"/>
        </w:rPr>
        <w:t xml:space="preserve">.  "Money Doesn't Buy Happiness, Or Does It?.”  </w:t>
      </w:r>
      <w:r w:rsidRPr="00D46342">
        <w:rPr>
          <w:rFonts w:asciiTheme="minorHAnsi" w:hAnsiTheme="minorHAnsi"/>
          <w:sz w:val="22"/>
          <w:szCs w:val="22"/>
          <w:u w:val="single"/>
        </w:rPr>
        <w:t>Rational Wealth</w:t>
      </w:r>
      <w:r w:rsidRPr="00D46342">
        <w:rPr>
          <w:rFonts w:asciiTheme="minorHAnsi" w:hAnsiTheme="minorHAnsi"/>
          <w:sz w:val="22"/>
          <w:szCs w:val="22"/>
        </w:rPr>
        <w:t>.  2008. 6 May 2009 &lt;</w:t>
      </w:r>
      <w:hyperlink r:id="rId7" w:history="1">
        <w:r w:rsidRPr="00DE4508">
          <w:rPr>
            <w:rStyle w:val="Hyperlink"/>
            <w:rFonts w:asciiTheme="minorHAnsi" w:hAnsiTheme="minorHAnsi"/>
            <w:sz w:val="22"/>
            <w:szCs w:val="22"/>
          </w:rPr>
          <w:t>http://www.rationalwealth.net/blog/2008/06/02/money-doesnt-buy-happiness-or-does-it/</w:t>
        </w:r>
      </w:hyperlink>
      <w:r w:rsidRPr="00D46342">
        <w:rPr>
          <w:rFonts w:asciiTheme="minorHAnsi" w:hAnsiTheme="minorHAnsi"/>
          <w:sz w:val="22"/>
          <w:szCs w:val="22"/>
        </w:rPr>
        <w:t>&gt;.</w:t>
      </w:r>
    </w:p>
    <w:p w:rsidR="00402F0D" w:rsidRDefault="00402F0D" w:rsidP="00402F0D">
      <w:pPr>
        <w:spacing w:line="480" w:lineRule="auto"/>
        <w:ind w:left="720" w:hanging="720"/>
        <w:rPr>
          <w:rFonts w:asciiTheme="minorHAnsi" w:hAnsiTheme="minorHAnsi"/>
          <w:sz w:val="22"/>
          <w:szCs w:val="22"/>
        </w:rPr>
      </w:pPr>
      <w:r w:rsidRPr="00D46342">
        <w:rPr>
          <w:rFonts w:asciiTheme="minorHAnsi" w:hAnsiTheme="minorHAnsi"/>
          <w:sz w:val="22"/>
          <w:szCs w:val="22"/>
        </w:rPr>
        <w:t>Childers, Joel</w:t>
      </w:r>
      <w:r>
        <w:rPr>
          <w:rFonts w:asciiTheme="minorHAnsi" w:hAnsiTheme="minorHAnsi"/>
          <w:sz w:val="22"/>
          <w:szCs w:val="22"/>
        </w:rPr>
        <w:t xml:space="preserve">.  </w:t>
      </w:r>
      <w:r w:rsidRPr="00D46342">
        <w:rPr>
          <w:rFonts w:asciiTheme="minorHAnsi" w:hAnsiTheme="minorHAnsi"/>
          <w:sz w:val="22"/>
          <w:szCs w:val="22"/>
        </w:rPr>
        <w:t xml:space="preserve">"Q&amp;A with Michael Gates Gill.”  </w:t>
      </w:r>
      <w:r w:rsidRPr="00D46342">
        <w:rPr>
          <w:rFonts w:asciiTheme="minorHAnsi" w:hAnsiTheme="minorHAnsi"/>
          <w:sz w:val="22"/>
          <w:szCs w:val="22"/>
          <w:u w:val="single"/>
        </w:rPr>
        <w:t>DailyWildCat.com</w:t>
      </w:r>
      <w:r w:rsidRPr="00D46342">
        <w:rPr>
          <w:rFonts w:asciiTheme="minorHAnsi" w:hAnsiTheme="minorHAnsi"/>
          <w:sz w:val="22"/>
          <w:szCs w:val="22"/>
        </w:rPr>
        <w:t xml:space="preserve">. 2008.  College Publisher.  </w:t>
      </w:r>
      <w:r>
        <w:rPr>
          <w:rFonts w:asciiTheme="minorHAnsi" w:hAnsiTheme="minorHAnsi"/>
          <w:sz w:val="22"/>
          <w:szCs w:val="22"/>
        </w:rPr>
        <w:t xml:space="preserve">6 May 2009 </w:t>
      </w:r>
      <w:r w:rsidRPr="00D46342">
        <w:rPr>
          <w:rFonts w:asciiTheme="minorHAnsi" w:hAnsiTheme="minorHAnsi"/>
          <w:sz w:val="22"/>
          <w:szCs w:val="22"/>
        </w:rPr>
        <w:t>&lt;</w:t>
      </w:r>
      <w:hyperlink r:id="rId8" w:history="1">
        <w:r w:rsidRPr="00C5153C">
          <w:rPr>
            <w:rStyle w:val="Hyperlink"/>
            <w:rFonts w:asciiTheme="minorHAnsi" w:hAnsiTheme="minorHAnsi"/>
            <w:sz w:val="22"/>
            <w:szCs w:val="22"/>
          </w:rPr>
          <w:t>http://media.wildcat.arizona.edu/media/storage/paper997/news/2008/09/11/News/Qa.With.Michael.Gates.Gill-3425825.shtml</w:t>
        </w:r>
      </w:hyperlink>
      <w:r w:rsidRPr="00D46342">
        <w:rPr>
          <w:rFonts w:asciiTheme="minorHAnsi" w:hAnsiTheme="minorHAnsi"/>
          <w:sz w:val="22"/>
          <w:szCs w:val="22"/>
        </w:rPr>
        <w:t>&gt;.</w:t>
      </w:r>
    </w:p>
    <w:p w:rsidR="00402F0D" w:rsidRDefault="00402F0D" w:rsidP="00402F0D">
      <w:pPr>
        <w:spacing w:line="480" w:lineRule="auto"/>
        <w:ind w:left="720" w:hanging="720"/>
        <w:rPr>
          <w:rFonts w:asciiTheme="minorHAnsi" w:hAnsiTheme="minorHAnsi"/>
          <w:sz w:val="22"/>
          <w:szCs w:val="22"/>
        </w:rPr>
      </w:pPr>
      <w:r w:rsidRPr="00D46342">
        <w:rPr>
          <w:rFonts w:asciiTheme="minorHAnsi" w:hAnsiTheme="minorHAnsi"/>
          <w:sz w:val="22"/>
          <w:szCs w:val="22"/>
        </w:rPr>
        <w:t xml:space="preserve">Gill, Michael G.  </w:t>
      </w:r>
      <w:r w:rsidRPr="00D46342">
        <w:rPr>
          <w:rFonts w:asciiTheme="minorHAnsi" w:hAnsiTheme="minorHAnsi"/>
          <w:sz w:val="22"/>
          <w:szCs w:val="22"/>
          <w:u w:val="single"/>
        </w:rPr>
        <w:t>How Starbucks Saved My Life: A Son of Privilege Learns to Live Like Everyone Else</w:t>
      </w:r>
      <w:r w:rsidRPr="00D46342">
        <w:rPr>
          <w:rFonts w:asciiTheme="minorHAnsi" w:hAnsiTheme="minorHAnsi"/>
          <w:sz w:val="22"/>
          <w:szCs w:val="22"/>
        </w:rPr>
        <w:t>.  New York: Penguin Group (USA) INC, 2007.  1-26</w:t>
      </w:r>
      <w:r>
        <w:rPr>
          <w:rFonts w:asciiTheme="minorHAnsi" w:hAnsiTheme="minorHAnsi"/>
          <w:sz w:val="22"/>
          <w:szCs w:val="22"/>
        </w:rPr>
        <w:t>5</w:t>
      </w:r>
      <w:r w:rsidRPr="00D46342">
        <w:rPr>
          <w:rFonts w:asciiTheme="minorHAnsi" w:hAnsiTheme="minorHAnsi"/>
          <w:sz w:val="22"/>
          <w:szCs w:val="22"/>
        </w:rPr>
        <w:t>.</w:t>
      </w:r>
    </w:p>
    <w:p w:rsidR="00402F0D" w:rsidRDefault="00402F0D" w:rsidP="00402F0D">
      <w:pPr>
        <w:spacing w:line="480" w:lineRule="auto"/>
        <w:ind w:left="720" w:hanging="720"/>
        <w:rPr>
          <w:rFonts w:asciiTheme="minorHAnsi" w:hAnsiTheme="minorHAnsi"/>
          <w:sz w:val="22"/>
          <w:szCs w:val="22"/>
        </w:rPr>
      </w:pPr>
      <w:r w:rsidRPr="00D46342">
        <w:rPr>
          <w:rFonts w:asciiTheme="minorHAnsi" w:hAnsiTheme="minorHAnsi"/>
          <w:sz w:val="22"/>
          <w:szCs w:val="22"/>
        </w:rPr>
        <w:t xml:space="preserve">Gill, Michael G. </w:t>
      </w:r>
      <w:r>
        <w:rPr>
          <w:rFonts w:asciiTheme="minorHAnsi" w:hAnsiTheme="minorHAnsi"/>
          <w:sz w:val="22"/>
          <w:szCs w:val="22"/>
        </w:rPr>
        <w:t xml:space="preserve"> </w:t>
      </w:r>
      <w:r w:rsidRPr="00D46342">
        <w:rPr>
          <w:rFonts w:asciiTheme="minorHAnsi" w:hAnsiTheme="minorHAnsi"/>
          <w:sz w:val="22"/>
          <w:szCs w:val="22"/>
        </w:rPr>
        <w:t xml:space="preserve">Interview.  "From Ad Man to Barista.”  </w:t>
      </w:r>
      <w:r w:rsidRPr="00D46342">
        <w:rPr>
          <w:rFonts w:asciiTheme="minorHAnsi" w:hAnsiTheme="minorHAnsi"/>
          <w:sz w:val="22"/>
          <w:szCs w:val="22"/>
          <w:u w:val="single"/>
        </w:rPr>
        <w:t>NYT Video</w:t>
      </w:r>
      <w:r w:rsidRPr="00D46342">
        <w:rPr>
          <w:rFonts w:asciiTheme="minorHAnsi" w:hAnsiTheme="minorHAnsi"/>
          <w:sz w:val="22"/>
          <w:szCs w:val="22"/>
        </w:rPr>
        <w:t xml:space="preserve">.  </w:t>
      </w:r>
      <w:r>
        <w:rPr>
          <w:rFonts w:asciiTheme="minorHAnsi" w:hAnsiTheme="minorHAnsi"/>
          <w:sz w:val="22"/>
          <w:szCs w:val="22"/>
        </w:rPr>
        <w:t xml:space="preserve">2007.  </w:t>
      </w:r>
      <w:r w:rsidRPr="00D46342">
        <w:rPr>
          <w:rFonts w:asciiTheme="minorHAnsi" w:hAnsiTheme="minorHAnsi"/>
          <w:sz w:val="22"/>
          <w:szCs w:val="22"/>
        </w:rPr>
        <w:t>New York Times.  6 May 2009 &lt;</w:t>
      </w:r>
      <w:hyperlink r:id="rId9" w:history="1">
        <w:r w:rsidRPr="00DE4508">
          <w:rPr>
            <w:rStyle w:val="Hyperlink"/>
            <w:rFonts w:asciiTheme="minorHAnsi" w:hAnsiTheme="minorHAnsi"/>
            <w:sz w:val="22"/>
            <w:szCs w:val="22"/>
          </w:rPr>
          <w:t>http://video.nytimes.com/video/2007/09/12/garden/1194817091755/from-ad-man-to-barista.html</w:t>
        </w:r>
      </w:hyperlink>
      <w:r w:rsidRPr="00D46342">
        <w:rPr>
          <w:rFonts w:asciiTheme="minorHAnsi" w:hAnsiTheme="minorHAnsi"/>
          <w:sz w:val="22"/>
          <w:szCs w:val="22"/>
        </w:rPr>
        <w:t>&gt;.</w:t>
      </w:r>
    </w:p>
    <w:p w:rsidR="00402F0D" w:rsidRDefault="00402F0D" w:rsidP="00402F0D">
      <w:pPr>
        <w:spacing w:line="480" w:lineRule="auto"/>
        <w:ind w:left="720" w:hanging="720"/>
        <w:rPr>
          <w:rFonts w:asciiTheme="minorHAnsi" w:hAnsiTheme="minorHAnsi"/>
          <w:sz w:val="22"/>
          <w:szCs w:val="22"/>
        </w:rPr>
      </w:pPr>
      <w:r w:rsidRPr="00D46342">
        <w:rPr>
          <w:rFonts w:asciiTheme="minorHAnsi" w:hAnsiTheme="minorHAnsi"/>
          <w:sz w:val="22"/>
          <w:szCs w:val="22"/>
        </w:rPr>
        <w:t xml:space="preserve">Silveira, John.  "Money Can Buy Happiness.”  </w:t>
      </w:r>
      <w:r w:rsidRPr="00D46342">
        <w:rPr>
          <w:rFonts w:asciiTheme="minorHAnsi" w:hAnsiTheme="minorHAnsi"/>
          <w:sz w:val="22"/>
          <w:szCs w:val="22"/>
          <w:u w:val="single"/>
        </w:rPr>
        <w:t>Backwoods Home Magazine</w:t>
      </w:r>
      <w:r w:rsidRPr="00D46342">
        <w:rPr>
          <w:rFonts w:asciiTheme="minorHAnsi" w:hAnsiTheme="minorHAnsi"/>
          <w:sz w:val="22"/>
          <w:szCs w:val="22"/>
        </w:rPr>
        <w:t>.  Oliver Del Signore.  3 May 2009 &lt;</w:t>
      </w:r>
      <w:hyperlink r:id="rId10" w:history="1">
        <w:r w:rsidRPr="00DE4508">
          <w:rPr>
            <w:rStyle w:val="Hyperlink"/>
            <w:rFonts w:asciiTheme="minorHAnsi" w:hAnsiTheme="minorHAnsi"/>
            <w:sz w:val="22"/>
            <w:szCs w:val="22"/>
          </w:rPr>
          <w:t>http://www.backwoodshome.com/articles2/silveira72lw.html</w:t>
        </w:r>
      </w:hyperlink>
      <w:r w:rsidRPr="00D46342">
        <w:rPr>
          <w:rFonts w:asciiTheme="minorHAnsi" w:hAnsiTheme="minorHAnsi"/>
          <w:sz w:val="22"/>
          <w:szCs w:val="22"/>
        </w:rPr>
        <w:t>&gt;.</w:t>
      </w:r>
    </w:p>
    <w:p w:rsidR="00C520FB" w:rsidRDefault="00C520FB" w:rsidP="00402F0D">
      <w:pPr>
        <w:spacing w:line="480" w:lineRule="auto"/>
        <w:ind w:left="720" w:hanging="720"/>
        <w:rPr>
          <w:rFonts w:asciiTheme="minorHAnsi" w:hAnsiTheme="minorHAnsi"/>
          <w:sz w:val="22"/>
          <w:szCs w:val="22"/>
        </w:rPr>
      </w:pPr>
    </w:p>
    <w:p w:rsidR="00C520FB" w:rsidRDefault="00C520FB" w:rsidP="00402F0D">
      <w:pPr>
        <w:spacing w:line="480" w:lineRule="auto"/>
        <w:ind w:left="720" w:hanging="720"/>
        <w:rPr>
          <w:rFonts w:asciiTheme="minorHAnsi" w:hAnsiTheme="minorHAnsi"/>
          <w:sz w:val="22"/>
          <w:szCs w:val="22"/>
        </w:rPr>
      </w:pPr>
    </w:p>
    <w:p w:rsidR="00C520FB" w:rsidRDefault="00C520FB" w:rsidP="00402F0D">
      <w:pPr>
        <w:spacing w:line="480" w:lineRule="auto"/>
        <w:ind w:left="720" w:hanging="720"/>
        <w:rPr>
          <w:rFonts w:asciiTheme="minorHAnsi" w:hAnsiTheme="minorHAnsi"/>
          <w:sz w:val="22"/>
          <w:szCs w:val="22"/>
        </w:rPr>
      </w:pPr>
    </w:p>
    <w:p w:rsidR="00C520FB" w:rsidRDefault="00C520FB" w:rsidP="00402F0D">
      <w:pPr>
        <w:spacing w:line="480" w:lineRule="auto"/>
        <w:ind w:left="720" w:hanging="720"/>
        <w:rPr>
          <w:rFonts w:asciiTheme="minorHAnsi" w:hAnsiTheme="minorHAnsi"/>
          <w:sz w:val="22"/>
          <w:szCs w:val="22"/>
        </w:rPr>
      </w:pPr>
    </w:p>
    <w:p w:rsidR="00C520FB" w:rsidRDefault="00C520FB" w:rsidP="00402F0D">
      <w:pPr>
        <w:spacing w:line="480" w:lineRule="auto"/>
        <w:ind w:left="720" w:hanging="720"/>
        <w:rPr>
          <w:rFonts w:asciiTheme="minorHAnsi" w:hAnsiTheme="minorHAnsi"/>
          <w:sz w:val="22"/>
          <w:szCs w:val="22"/>
        </w:rPr>
      </w:pPr>
    </w:p>
    <w:p w:rsidR="00C520FB" w:rsidRDefault="00C520FB" w:rsidP="00402F0D">
      <w:pPr>
        <w:spacing w:line="480" w:lineRule="auto"/>
        <w:ind w:left="720" w:hanging="720"/>
        <w:rPr>
          <w:rFonts w:asciiTheme="minorHAnsi" w:hAnsiTheme="minorHAnsi"/>
          <w:sz w:val="22"/>
          <w:szCs w:val="22"/>
        </w:rPr>
      </w:pPr>
    </w:p>
    <w:p w:rsidR="00C520FB" w:rsidRDefault="00C520FB" w:rsidP="00402F0D">
      <w:pPr>
        <w:spacing w:line="480" w:lineRule="auto"/>
        <w:ind w:left="720" w:hanging="720"/>
        <w:rPr>
          <w:rFonts w:asciiTheme="minorHAnsi" w:hAnsiTheme="minorHAnsi"/>
          <w:sz w:val="22"/>
          <w:szCs w:val="22"/>
        </w:rPr>
      </w:pPr>
    </w:p>
    <w:p w:rsidR="00402F0D" w:rsidRDefault="00402F0D" w:rsidP="00402F0D">
      <w:pPr>
        <w:spacing w:line="480" w:lineRule="auto"/>
        <w:rPr>
          <w:rFonts w:asciiTheme="minorHAnsi" w:hAnsiTheme="minorHAnsi"/>
          <w:sz w:val="22"/>
          <w:szCs w:val="22"/>
        </w:rPr>
      </w:pPr>
    </w:p>
    <w:p w:rsidR="00FA6350" w:rsidRDefault="00FA6350" w:rsidP="00C520FB">
      <w:pPr>
        <w:spacing w:line="480" w:lineRule="auto"/>
        <w:ind w:left="-1080"/>
        <w:jc w:val="center"/>
        <w:rPr>
          <w:ins w:id="83" w:author=" " w:date="2009-05-21T20:10:00Z"/>
        </w:rPr>
      </w:pPr>
    </w:p>
    <w:p w:rsidR="00C520FB" w:rsidRPr="00F1202C" w:rsidRDefault="00A56E29" w:rsidP="00C520FB">
      <w:pPr>
        <w:spacing w:line="480" w:lineRule="auto"/>
        <w:ind w:left="-1080"/>
        <w:jc w:val="center"/>
        <w:rPr>
          <w:rFonts w:ascii="Calibri" w:hAnsi="Calibri"/>
          <w:sz w:val="22"/>
          <w:szCs w:val="22"/>
        </w:rPr>
      </w:pPr>
      <w:ins w:id="84" w:author=" " w:date="2009-05-21T20:10:00Z">
        <w:r>
          <w:object w:dxaOrig="11576" w:dyaOrig="528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38.5pt;height:264.75pt" o:ole="">
              <v:imagedata r:id="rId11" o:title=""/>
            </v:shape>
            <o:OLEObject Type="Embed" ProgID="Excel.Sheet.12" ShapeID="_x0000_i1025" DrawAspect="Content" ObjectID="_1305052545" r:id="rId12"/>
          </w:object>
        </w:r>
      </w:ins>
      <w:del w:id="85" w:author=" " w:date="2009-05-21T20:10:00Z">
        <w:r w:rsidR="00A109C8">
          <w:pict>
            <v:shape id="_x0000_i1026" type="#_x0000_t75" style="width:538.5pt;height:264.75pt">
              <v:imagedata r:id="rId13" o:title=""/>
            </v:shape>
          </w:pict>
        </w:r>
      </w:del>
    </w:p>
    <w:sectPr w:rsidR="00C520FB" w:rsidRPr="00F1202C" w:rsidSect="00E161FE">
      <w:headerReference w:type="default" r:id="rId14"/>
      <w:pgSz w:w="12240" w:h="15840"/>
      <w:pgMar w:top="1440" w:right="1800" w:bottom="1440" w:left="1800" w:header="720" w:footer="720" w:gutter="0"/>
      <w:cols w:space="720"/>
      <w:titlePg/>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1" w:author=" " w:date="2009-05-26T23:58:00Z" w:initials="MSOffice">
    <w:p w:rsidR="00916184" w:rsidRDefault="00916184">
      <w:pPr>
        <w:pStyle w:val="CommentText"/>
      </w:pPr>
      <w:r>
        <w:rPr>
          <w:rStyle w:val="CommentReference"/>
        </w:rPr>
        <w:annotationRef/>
      </w:r>
      <w:r>
        <w:t xml:space="preserve">Interesting discussion on this topic: </w:t>
      </w:r>
      <w:r w:rsidRPr="00916184">
        <w:t>http://www.factcheck.org/askfactcheck/is_there_a_standard_accepted_definition_of.html</w:t>
      </w:r>
    </w:p>
  </w:comment>
  <w:comment w:id="2" w:author=" " w:date="2009-05-26T23:58:00Z" w:initials="MSOffice">
    <w:p w:rsidR="00916184" w:rsidRDefault="00916184">
      <w:pPr>
        <w:pStyle w:val="CommentText"/>
      </w:pPr>
      <w:r>
        <w:rPr>
          <w:rStyle w:val="CommentReference"/>
        </w:rPr>
        <w:annotationRef/>
      </w:r>
      <w:r>
        <w:t>very effective sentence</w:t>
      </w:r>
    </w:p>
  </w:comment>
  <w:comment w:id="3" w:author=" " w:date="2009-05-26T23:58:00Z" w:initials="MSOffice">
    <w:p w:rsidR="00916184" w:rsidRDefault="00916184">
      <w:pPr>
        <w:pStyle w:val="CommentText"/>
      </w:pPr>
      <w:r>
        <w:rPr>
          <w:rStyle w:val="CommentReference"/>
        </w:rPr>
        <w:annotationRef/>
      </w:r>
      <w:r>
        <w:t xml:space="preserve">Nice job alluding to the direction you will take. </w:t>
      </w:r>
    </w:p>
  </w:comment>
  <w:comment w:id="6" w:author=" " w:date="2009-05-26T23:58:00Z" w:initials="MSOffice">
    <w:p w:rsidR="00772F39" w:rsidRDefault="00772F39">
      <w:pPr>
        <w:pStyle w:val="CommentText"/>
      </w:pPr>
      <w:r>
        <w:rPr>
          <w:rStyle w:val="CommentReference"/>
        </w:rPr>
        <w:annotationRef/>
      </w:r>
      <w:r>
        <w:t>16.1 – too informal for an academic essay</w:t>
      </w:r>
    </w:p>
  </w:comment>
  <w:comment w:id="8" w:author=" " w:date="2009-05-26T23:58:00Z" w:initials="MSOffice">
    <w:p w:rsidR="00772F39" w:rsidRDefault="00772F39">
      <w:pPr>
        <w:pStyle w:val="CommentText"/>
      </w:pPr>
      <w:r>
        <w:rPr>
          <w:rStyle w:val="CommentReference"/>
        </w:rPr>
        <w:annotationRef/>
      </w:r>
      <w:r>
        <w:t>A few people have read this book; some say he graduated; some say he was a few credits short…?</w:t>
      </w:r>
    </w:p>
  </w:comment>
  <w:comment w:id="9" w:author="Martin Roberts" w:date="2009-05-26T23:58:00Z" w:initials="M.D.R">
    <w:p w:rsidR="00CF23EA" w:rsidRDefault="00CF23EA">
      <w:pPr>
        <w:pStyle w:val="CommentText"/>
      </w:pPr>
      <w:r>
        <w:rPr>
          <w:rStyle w:val="CommentReference"/>
        </w:rPr>
        <w:annotationRef/>
      </w:r>
      <w:r>
        <w:t>He was definitely a few credits short, and he obtained his job because he “had connections” and had no need to graduate.  I just didn’t look into this and said he graduated.</w:t>
      </w:r>
    </w:p>
  </w:comment>
  <w:comment w:id="13" w:author=" " w:date="2009-05-26T23:58:00Z" w:initials="MSOffice">
    <w:p w:rsidR="00DD1297" w:rsidRDefault="00DD1297">
      <w:pPr>
        <w:pStyle w:val="CommentText"/>
      </w:pPr>
      <w:r>
        <w:rPr>
          <w:rStyle w:val="CommentReference"/>
        </w:rPr>
        <w:annotationRef/>
      </w:r>
      <w:r>
        <w:t>This, and the fact that he lived through success and failure.</w:t>
      </w:r>
    </w:p>
  </w:comment>
  <w:comment w:id="21" w:author=" " w:date="2009-05-26T23:58:00Z" w:initials="MSOffice">
    <w:p w:rsidR="00DD1297" w:rsidRDefault="00DD1297">
      <w:pPr>
        <w:pStyle w:val="CommentText"/>
      </w:pPr>
      <w:r>
        <w:rPr>
          <w:rStyle w:val="CommentReference"/>
        </w:rPr>
        <w:annotationRef/>
      </w:r>
      <w:r>
        <w:t>6.4 – should be full/double quotation marks</w:t>
      </w:r>
    </w:p>
  </w:comment>
  <w:comment w:id="24" w:author=" " w:date="2009-05-26T23:58:00Z" w:initials="MSOffice">
    <w:p w:rsidR="00DD1297" w:rsidRDefault="00DD1297">
      <w:pPr>
        <w:pStyle w:val="CommentText"/>
      </w:pPr>
      <w:r>
        <w:rPr>
          <w:rStyle w:val="CommentReference"/>
        </w:rPr>
        <w:annotationRef/>
      </w:r>
      <w:r>
        <w:t>great advice</w:t>
      </w:r>
    </w:p>
  </w:comment>
  <w:comment w:id="29" w:author=" " w:date="2009-05-26T23:58:00Z" w:initials="MSOffice">
    <w:p w:rsidR="00DD1297" w:rsidRDefault="00DD1297">
      <w:pPr>
        <w:pStyle w:val="CommentText"/>
      </w:pPr>
      <w:r>
        <w:rPr>
          <w:rStyle w:val="CommentReference"/>
        </w:rPr>
        <w:annotationRef/>
      </w:r>
      <w:r>
        <w:t>9.2 – maintain consistent tense</w:t>
      </w:r>
    </w:p>
  </w:comment>
  <w:comment w:id="38" w:author=" " w:date="2009-05-26T23:58:00Z" w:initials="MSOffice">
    <w:p w:rsidR="00DD1297" w:rsidRDefault="00DD1297">
      <w:pPr>
        <w:pStyle w:val="CommentText"/>
      </w:pPr>
      <w:r>
        <w:rPr>
          <w:rStyle w:val="CommentReference"/>
        </w:rPr>
        <w:annotationRef/>
      </w:r>
      <w:r>
        <w:t>You can do better for a clincher/transition for this paragraph.</w:t>
      </w:r>
    </w:p>
  </w:comment>
  <w:comment w:id="42" w:author="Martin Roberts" w:date="2009-05-26T23:58:00Z" w:initials="M.D.R">
    <w:p w:rsidR="00356A49" w:rsidRDefault="00356A49">
      <w:pPr>
        <w:pStyle w:val="CommentText"/>
      </w:pPr>
      <w:r>
        <w:rPr>
          <w:rStyle w:val="CommentReference"/>
        </w:rPr>
        <w:annotationRef/>
      </w:r>
      <w:r>
        <w:t>No-family sounds horrible which is why I am changing it.</w:t>
      </w:r>
    </w:p>
  </w:comment>
  <w:comment w:id="46" w:author=" " w:date="2009-05-26T23:58:00Z" w:initials="MSOffice">
    <w:p w:rsidR="00DD1297" w:rsidRDefault="00DD1297">
      <w:pPr>
        <w:pStyle w:val="CommentText"/>
      </w:pPr>
      <w:r>
        <w:rPr>
          <w:rStyle w:val="CommentReference"/>
        </w:rPr>
        <w:annotationRef/>
      </w:r>
      <w:r>
        <w:t>6.</w:t>
      </w:r>
      <w:r w:rsidR="00356A49">
        <w:t>7</w:t>
      </w:r>
    </w:p>
  </w:comment>
  <w:comment w:id="65" w:author=" " w:date="2009-05-26T23:58:00Z" w:initials="MSOffice">
    <w:p w:rsidR="00DD1297" w:rsidRDefault="00DD1297">
      <w:pPr>
        <w:pStyle w:val="CommentText"/>
      </w:pPr>
      <w:r>
        <w:rPr>
          <w:rStyle w:val="CommentReference"/>
        </w:rPr>
        <w:annotationRef/>
      </w:r>
      <w:r>
        <w:t>This section does an excellent job of summarizing the story of the book, but it is very underdeveloped in terms of rhetorical analysis; revisit the directions for section III</w:t>
      </w:r>
    </w:p>
  </w:comment>
  <w:comment w:id="70" w:author=" " w:date="2009-05-26T23:58:00Z" w:initials="MSOffice">
    <w:p w:rsidR="00FA6474" w:rsidRDefault="00FA6474">
      <w:pPr>
        <w:pStyle w:val="CommentText"/>
      </w:pPr>
      <w:r>
        <w:rPr>
          <w:rStyle w:val="CommentReference"/>
        </w:rPr>
        <w:annotationRef/>
      </w:r>
      <w:r>
        <w:t>16.1</w:t>
      </w:r>
    </w:p>
  </w:comment>
  <w:comment w:id="73" w:author=" " w:date="2009-05-26T23:58:00Z" w:initials="MSOffice">
    <w:p w:rsidR="00FA6474" w:rsidRDefault="00FA6474">
      <w:pPr>
        <w:pStyle w:val="CommentText"/>
      </w:pPr>
      <w:r>
        <w:rPr>
          <w:rStyle w:val="CommentReference"/>
        </w:rPr>
        <w:annotationRef/>
      </w:r>
      <w:r>
        <w:t>13 – this section should be double-indented</w:t>
      </w:r>
    </w:p>
  </w:comment>
  <w:comment w:id="81" w:author=" " w:date="2009-05-26T23:58:00Z" w:initials="MSOffice">
    <w:p w:rsidR="00FA6474" w:rsidRDefault="00FA6474">
      <w:pPr>
        <w:pStyle w:val="CommentText"/>
      </w:pPr>
      <w:r>
        <w:rPr>
          <w:rStyle w:val="CommentReference"/>
        </w:rPr>
        <w:annotationRef/>
      </w:r>
      <w:r>
        <w:t>Good summary of counterarguments; you need to allude to your thoughts on these ideas in some way…even if subtle</w:t>
      </w:r>
    </w:p>
  </w:comment>
</w:comment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84B7D" w:rsidRDefault="00784B7D" w:rsidP="00E161FE">
      <w:r>
        <w:separator/>
      </w:r>
    </w:p>
  </w:endnote>
  <w:endnote w:type="continuationSeparator" w:id="0">
    <w:p w:rsidR="00784B7D" w:rsidRDefault="00784B7D" w:rsidP="00E161F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84B7D" w:rsidRDefault="00784B7D" w:rsidP="00E161FE">
      <w:r>
        <w:separator/>
      </w:r>
    </w:p>
  </w:footnote>
  <w:footnote w:type="continuationSeparator" w:id="0">
    <w:p w:rsidR="00784B7D" w:rsidRDefault="00784B7D" w:rsidP="00E161F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4A10" w:rsidRPr="00E161FE" w:rsidRDefault="00E64A10">
    <w:pPr>
      <w:pStyle w:val="Header"/>
      <w:jc w:val="right"/>
      <w:rPr>
        <w:rFonts w:asciiTheme="minorHAnsi" w:hAnsiTheme="minorHAnsi"/>
        <w:sz w:val="22"/>
        <w:szCs w:val="22"/>
      </w:rPr>
    </w:pPr>
    <w:r w:rsidRPr="00E161FE">
      <w:rPr>
        <w:rFonts w:asciiTheme="minorHAnsi" w:hAnsiTheme="minorHAnsi"/>
        <w:sz w:val="22"/>
        <w:szCs w:val="22"/>
      </w:rPr>
      <w:t xml:space="preserve">Roberts </w:t>
    </w:r>
    <w:sdt>
      <w:sdtPr>
        <w:rPr>
          <w:rFonts w:asciiTheme="minorHAnsi" w:hAnsiTheme="minorHAnsi"/>
          <w:sz w:val="22"/>
          <w:szCs w:val="22"/>
        </w:rPr>
        <w:id w:val="65585423"/>
        <w:docPartObj>
          <w:docPartGallery w:val="Page Numbers (Top of Page)"/>
          <w:docPartUnique/>
        </w:docPartObj>
      </w:sdtPr>
      <w:sdtContent>
        <w:r w:rsidR="00875E7A" w:rsidRPr="00E161FE">
          <w:rPr>
            <w:rFonts w:asciiTheme="minorHAnsi" w:hAnsiTheme="minorHAnsi"/>
            <w:sz w:val="22"/>
            <w:szCs w:val="22"/>
          </w:rPr>
          <w:fldChar w:fldCharType="begin"/>
        </w:r>
        <w:r w:rsidRPr="00E161FE">
          <w:rPr>
            <w:rFonts w:asciiTheme="minorHAnsi" w:hAnsiTheme="minorHAnsi"/>
            <w:sz w:val="22"/>
            <w:szCs w:val="22"/>
          </w:rPr>
          <w:instrText xml:space="preserve"> PAGE   \* MERGEFORMAT </w:instrText>
        </w:r>
        <w:r w:rsidR="00875E7A" w:rsidRPr="00E161FE">
          <w:rPr>
            <w:rFonts w:asciiTheme="minorHAnsi" w:hAnsiTheme="minorHAnsi"/>
            <w:sz w:val="22"/>
            <w:szCs w:val="22"/>
          </w:rPr>
          <w:fldChar w:fldCharType="separate"/>
        </w:r>
        <w:r w:rsidR="00CB4F1F">
          <w:rPr>
            <w:rFonts w:asciiTheme="minorHAnsi" w:hAnsiTheme="minorHAnsi"/>
            <w:noProof/>
            <w:sz w:val="22"/>
            <w:szCs w:val="22"/>
          </w:rPr>
          <w:t>2</w:t>
        </w:r>
        <w:r w:rsidR="00875E7A" w:rsidRPr="00E161FE">
          <w:rPr>
            <w:rFonts w:asciiTheme="minorHAnsi" w:hAnsiTheme="minorHAnsi"/>
            <w:sz w:val="22"/>
            <w:szCs w:val="22"/>
          </w:rPr>
          <w:fldChar w:fldCharType="end"/>
        </w:r>
      </w:sdtContent>
    </w:sdt>
  </w:p>
  <w:p w:rsidR="00E64A10" w:rsidRDefault="00E64A10">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FE46D5"/>
    <w:rsid w:val="00003035"/>
    <w:rsid w:val="00043D1A"/>
    <w:rsid w:val="000823AE"/>
    <w:rsid w:val="00100823"/>
    <w:rsid w:val="00144F78"/>
    <w:rsid w:val="001535AF"/>
    <w:rsid w:val="0015613C"/>
    <w:rsid w:val="00170249"/>
    <w:rsid w:val="00176BB3"/>
    <w:rsid w:val="00197932"/>
    <w:rsid w:val="001A7562"/>
    <w:rsid w:val="00222851"/>
    <w:rsid w:val="002241BD"/>
    <w:rsid w:val="00277F6C"/>
    <w:rsid w:val="00295EBD"/>
    <w:rsid w:val="00296948"/>
    <w:rsid w:val="002C13CA"/>
    <w:rsid w:val="002F6F2C"/>
    <w:rsid w:val="00356A49"/>
    <w:rsid w:val="003577BD"/>
    <w:rsid w:val="003A2151"/>
    <w:rsid w:val="003D0BBA"/>
    <w:rsid w:val="003E5C33"/>
    <w:rsid w:val="00402F0D"/>
    <w:rsid w:val="0040483B"/>
    <w:rsid w:val="00410DF7"/>
    <w:rsid w:val="00427B92"/>
    <w:rsid w:val="004401EC"/>
    <w:rsid w:val="00451E71"/>
    <w:rsid w:val="004F1E57"/>
    <w:rsid w:val="00544A8E"/>
    <w:rsid w:val="00545670"/>
    <w:rsid w:val="005843A8"/>
    <w:rsid w:val="00593EAA"/>
    <w:rsid w:val="00600573"/>
    <w:rsid w:val="0060637F"/>
    <w:rsid w:val="006141A4"/>
    <w:rsid w:val="006262DA"/>
    <w:rsid w:val="00636B27"/>
    <w:rsid w:val="006B5296"/>
    <w:rsid w:val="00772F39"/>
    <w:rsid w:val="00784B7D"/>
    <w:rsid w:val="007A2635"/>
    <w:rsid w:val="007B1B4C"/>
    <w:rsid w:val="007C7F6A"/>
    <w:rsid w:val="0084641B"/>
    <w:rsid w:val="00875E7A"/>
    <w:rsid w:val="008D273C"/>
    <w:rsid w:val="008D6F55"/>
    <w:rsid w:val="009128A1"/>
    <w:rsid w:val="00916184"/>
    <w:rsid w:val="009528A8"/>
    <w:rsid w:val="00957A91"/>
    <w:rsid w:val="00967E1A"/>
    <w:rsid w:val="00975918"/>
    <w:rsid w:val="009937C5"/>
    <w:rsid w:val="0099598B"/>
    <w:rsid w:val="009E68D6"/>
    <w:rsid w:val="00A105FF"/>
    <w:rsid w:val="00A109C8"/>
    <w:rsid w:val="00A33F52"/>
    <w:rsid w:val="00A53368"/>
    <w:rsid w:val="00A56E29"/>
    <w:rsid w:val="00B023E5"/>
    <w:rsid w:val="00B36D8D"/>
    <w:rsid w:val="00B54B83"/>
    <w:rsid w:val="00B841A4"/>
    <w:rsid w:val="00BB3DDC"/>
    <w:rsid w:val="00BD0F3B"/>
    <w:rsid w:val="00BE7C74"/>
    <w:rsid w:val="00C3047A"/>
    <w:rsid w:val="00C520FB"/>
    <w:rsid w:val="00C6202B"/>
    <w:rsid w:val="00C84A93"/>
    <w:rsid w:val="00C87D77"/>
    <w:rsid w:val="00CB4F1F"/>
    <w:rsid w:val="00CF23EA"/>
    <w:rsid w:val="00CF3EDA"/>
    <w:rsid w:val="00D177F1"/>
    <w:rsid w:val="00D60714"/>
    <w:rsid w:val="00DD1297"/>
    <w:rsid w:val="00E06E9E"/>
    <w:rsid w:val="00E161FE"/>
    <w:rsid w:val="00E5554D"/>
    <w:rsid w:val="00E64A10"/>
    <w:rsid w:val="00E70481"/>
    <w:rsid w:val="00E92443"/>
    <w:rsid w:val="00EC65A1"/>
    <w:rsid w:val="00EE3DBA"/>
    <w:rsid w:val="00F1202C"/>
    <w:rsid w:val="00F23EF4"/>
    <w:rsid w:val="00FA6350"/>
    <w:rsid w:val="00FA6474"/>
    <w:rsid w:val="00FD1976"/>
    <w:rsid w:val="00FE46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46D5"/>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161FE"/>
    <w:pPr>
      <w:tabs>
        <w:tab w:val="center" w:pos="4680"/>
        <w:tab w:val="right" w:pos="9360"/>
      </w:tabs>
    </w:pPr>
  </w:style>
  <w:style w:type="character" w:customStyle="1" w:styleId="HeaderChar">
    <w:name w:val="Header Char"/>
    <w:basedOn w:val="DefaultParagraphFont"/>
    <w:link w:val="Header"/>
    <w:uiPriority w:val="99"/>
    <w:rsid w:val="00E161FE"/>
    <w:rPr>
      <w:rFonts w:ascii="Times New Roman" w:eastAsia="Times New Roman" w:hAnsi="Times New Roman" w:cs="Times New Roman"/>
      <w:sz w:val="24"/>
      <w:szCs w:val="24"/>
    </w:rPr>
  </w:style>
  <w:style w:type="paragraph" w:styleId="Footer">
    <w:name w:val="footer"/>
    <w:basedOn w:val="Normal"/>
    <w:link w:val="FooterChar"/>
    <w:uiPriority w:val="99"/>
    <w:semiHidden/>
    <w:unhideWhenUsed/>
    <w:rsid w:val="00E161FE"/>
    <w:pPr>
      <w:tabs>
        <w:tab w:val="center" w:pos="4680"/>
        <w:tab w:val="right" w:pos="9360"/>
      </w:tabs>
    </w:pPr>
  </w:style>
  <w:style w:type="character" w:customStyle="1" w:styleId="FooterChar">
    <w:name w:val="Footer Char"/>
    <w:basedOn w:val="DefaultParagraphFont"/>
    <w:link w:val="Footer"/>
    <w:uiPriority w:val="99"/>
    <w:semiHidden/>
    <w:rsid w:val="00E161FE"/>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E161FE"/>
    <w:rPr>
      <w:rFonts w:ascii="Tahoma" w:hAnsi="Tahoma" w:cs="Tahoma"/>
      <w:sz w:val="16"/>
      <w:szCs w:val="16"/>
    </w:rPr>
  </w:style>
  <w:style w:type="character" w:customStyle="1" w:styleId="BalloonTextChar">
    <w:name w:val="Balloon Text Char"/>
    <w:basedOn w:val="DefaultParagraphFont"/>
    <w:link w:val="BalloonText"/>
    <w:uiPriority w:val="99"/>
    <w:semiHidden/>
    <w:rsid w:val="00E161FE"/>
    <w:rPr>
      <w:rFonts w:ascii="Tahoma" w:eastAsia="Times New Roman" w:hAnsi="Tahoma" w:cs="Tahoma"/>
      <w:sz w:val="16"/>
      <w:szCs w:val="16"/>
    </w:rPr>
  </w:style>
  <w:style w:type="character" w:styleId="Hyperlink">
    <w:name w:val="Hyperlink"/>
    <w:basedOn w:val="DefaultParagraphFont"/>
    <w:uiPriority w:val="99"/>
    <w:unhideWhenUsed/>
    <w:rsid w:val="00170249"/>
    <w:rPr>
      <w:color w:val="0000FF" w:themeColor="hyperlink"/>
      <w:u w:val="single"/>
    </w:rPr>
  </w:style>
  <w:style w:type="character" w:styleId="FollowedHyperlink">
    <w:name w:val="FollowedHyperlink"/>
    <w:basedOn w:val="DefaultParagraphFont"/>
    <w:uiPriority w:val="99"/>
    <w:semiHidden/>
    <w:unhideWhenUsed/>
    <w:rsid w:val="00402F0D"/>
    <w:rPr>
      <w:color w:val="800080" w:themeColor="followedHyperlink"/>
      <w:u w:val="single"/>
    </w:rPr>
  </w:style>
  <w:style w:type="character" w:styleId="CommentReference">
    <w:name w:val="annotation reference"/>
    <w:basedOn w:val="DefaultParagraphFont"/>
    <w:uiPriority w:val="99"/>
    <w:semiHidden/>
    <w:unhideWhenUsed/>
    <w:rsid w:val="00916184"/>
    <w:rPr>
      <w:sz w:val="16"/>
      <w:szCs w:val="16"/>
    </w:rPr>
  </w:style>
  <w:style w:type="paragraph" w:styleId="CommentText">
    <w:name w:val="annotation text"/>
    <w:basedOn w:val="Normal"/>
    <w:link w:val="CommentTextChar"/>
    <w:uiPriority w:val="99"/>
    <w:semiHidden/>
    <w:unhideWhenUsed/>
    <w:rsid w:val="00916184"/>
    <w:rPr>
      <w:sz w:val="20"/>
      <w:szCs w:val="20"/>
    </w:rPr>
  </w:style>
  <w:style w:type="character" w:customStyle="1" w:styleId="CommentTextChar">
    <w:name w:val="Comment Text Char"/>
    <w:basedOn w:val="DefaultParagraphFont"/>
    <w:link w:val="CommentText"/>
    <w:uiPriority w:val="99"/>
    <w:semiHidden/>
    <w:rsid w:val="00916184"/>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16184"/>
    <w:rPr>
      <w:b/>
      <w:bCs/>
    </w:rPr>
  </w:style>
  <w:style w:type="character" w:customStyle="1" w:styleId="CommentSubjectChar">
    <w:name w:val="Comment Subject Char"/>
    <w:basedOn w:val="CommentTextChar"/>
    <w:link w:val="CommentSubject"/>
    <w:uiPriority w:val="99"/>
    <w:semiHidden/>
    <w:rsid w:val="00916184"/>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media.wildcat.arizona.edu/media/storage/paper997/news/2008/09/11/News/Qa.With.Michael.Gates.Gill-3425825.shtml" TargetMode="External"/><Relationship Id="rId13" Type="http://schemas.openxmlformats.org/officeDocument/2006/relationships/image" Target="media/image2.emf"/><Relationship Id="rId3" Type="http://schemas.openxmlformats.org/officeDocument/2006/relationships/webSettings" Target="webSettings.xml"/><Relationship Id="rId7" Type="http://schemas.openxmlformats.org/officeDocument/2006/relationships/hyperlink" Target="http://www.rationalwealth.net/blog/2008/06/02/money-doesnt-buy-happiness-or-does-it/" TargetMode="External"/><Relationship Id="rId12" Type="http://schemas.openxmlformats.org/officeDocument/2006/relationships/package" Target="embeddings/Microsoft_Office_Excel_Worksheet1.xlsx"/><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comments" Target="comments.xml"/><Relationship Id="rId11" Type="http://schemas.openxmlformats.org/officeDocument/2006/relationships/image" Target="media/image1.emf"/><Relationship Id="rId5" Type="http://schemas.openxmlformats.org/officeDocument/2006/relationships/endnotes" Target="endnotes.xml"/><Relationship Id="rId15" Type="http://schemas.openxmlformats.org/officeDocument/2006/relationships/fontTable" Target="fontTable.xml"/><Relationship Id="rId10" Type="http://schemas.openxmlformats.org/officeDocument/2006/relationships/hyperlink" Target="http://www.backwoodshome.com/articles2/silveira72lw.html" TargetMode="External"/><Relationship Id="rId4" Type="http://schemas.openxmlformats.org/officeDocument/2006/relationships/footnotes" Target="footnotes.xml"/><Relationship Id="rId9" Type="http://schemas.openxmlformats.org/officeDocument/2006/relationships/hyperlink" Target="http://video.nytimes.com/video/2007/09/12/garden/1194817091755/from-ad-man-to-barista.html"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CFCF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77</TotalTime>
  <Pages>10</Pages>
  <Words>2424</Words>
  <Characters>13819</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16211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Roberts</dc:creator>
  <cp:keywords/>
  <dc:description/>
  <cp:lastModifiedBy>Martin Roberts</cp:lastModifiedBy>
  <cp:revision>14</cp:revision>
  <dcterms:created xsi:type="dcterms:W3CDTF">2009-05-22T00:13:00Z</dcterms:created>
  <dcterms:modified xsi:type="dcterms:W3CDTF">2009-05-29T01:49:00Z</dcterms:modified>
</cp:coreProperties>
</file>